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E9CDBF3" w14:textId="77777777"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w:t>
      </w:r>
      <w:r w:rsidR="00554F11">
        <w:rPr>
          <w:rFonts w:ascii="Cambria" w:hAnsi="Cambria" w:cs="Arial"/>
          <w:b/>
          <w:bCs/>
          <w:sz w:val="22"/>
          <w:szCs w:val="22"/>
        </w:rPr>
        <w:t>do SWZ</w:t>
      </w:r>
    </w:p>
    <w:p w14:paraId="02AEC290" w14:textId="77777777" w:rsidR="00B06991" w:rsidRDefault="00B06991" w:rsidP="002A0FEC">
      <w:pPr>
        <w:spacing w:before="120" w:after="120"/>
        <w:jc w:val="right"/>
        <w:rPr>
          <w:rFonts w:ascii="Cambria" w:hAnsi="Cambria" w:cs="Arial"/>
          <w:b/>
          <w:bCs/>
          <w:sz w:val="22"/>
          <w:szCs w:val="22"/>
        </w:rPr>
      </w:pPr>
    </w:p>
    <w:p w14:paraId="056AB428"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698E0B98" w14:textId="77777777"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095FA55F"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3557EBEE"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0902C8B4"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4ADA608E" w14:textId="77777777" w:rsidR="00706FEA"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w:t>
      </w:r>
    </w:p>
    <w:p w14:paraId="36B70625" w14:textId="77777777" w:rsidR="00B62CC0" w:rsidRDefault="00706FEA" w:rsidP="002A0FEC">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Konstantynowo</w:t>
      </w:r>
      <w:r w:rsidR="004E21A8" w:rsidRPr="00492353">
        <w:rPr>
          <w:rFonts w:ascii="Cambria" w:hAnsi="Cambria" w:cs="Arial"/>
          <w:sz w:val="22"/>
          <w:szCs w:val="22"/>
          <w:lang w:eastAsia="pl-PL"/>
        </w:rPr>
        <w:t xml:space="preserve"> z siedzibą w </w:t>
      </w:r>
      <w:r>
        <w:rPr>
          <w:rFonts w:ascii="Cambria" w:hAnsi="Cambria" w:cs="Arial"/>
          <w:sz w:val="22"/>
          <w:szCs w:val="22"/>
          <w:lang w:eastAsia="pl-PL"/>
        </w:rPr>
        <w:t>Konstantynowie 1, 62-053 Konstantynowo</w:t>
      </w:r>
      <w:r w:rsidR="004E21A8" w:rsidRPr="00492353">
        <w:rPr>
          <w:rFonts w:ascii="Cambria" w:hAnsi="Cambria" w:cs="Arial"/>
          <w:sz w:val="22"/>
          <w:szCs w:val="22"/>
          <w:lang w:eastAsia="pl-PL"/>
        </w:rPr>
        <w:t xml:space="preserve"> </w:t>
      </w:r>
    </w:p>
    <w:p w14:paraId="26739C20" w14:textId="77777777" w:rsidR="004E21A8" w:rsidRPr="00492353" w:rsidRDefault="00067C81" w:rsidP="002A0FEC">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(„Wydzierżawiający”)</w:t>
      </w:r>
    </w:p>
    <w:p w14:paraId="3C393391"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w:t>
      </w:r>
      <w:r w:rsidR="00706FEA">
        <w:rPr>
          <w:rFonts w:ascii="Cambria" w:hAnsi="Cambria" w:cs="Arial"/>
          <w:sz w:val="22"/>
          <w:szCs w:val="22"/>
          <w:lang w:eastAsia="pl-PL"/>
        </w:rPr>
        <w:t xml:space="preserve"> 777 00 05 592, REGON </w:t>
      </w:r>
      <w:r w:rsidR="00706FEA" w:rsidRPr="00706FEA">
        <w:rPr>
          <w:rFonts w:ascii="Cambria" w:hAnsi="Cambria" w:cs="Arial"/>
          <w:sz w:val="22"/>
          <w:szCs w:val="22"/>
          <w:lang w:eastAsia="pl-PL"/>
        </w:rPr>
        <w:t>630011438</w:t>
      </w:r>
    </w:p>
    <w:p w14:paraId="797C2780"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2B0453EF" w14:textId="77777777" w:rsidR="004E21A8" w:rsidRDefault="00706FEA" w:rsidP="002A0FEC">
      <w:pPr>
        <w:suppressAutoHyphens w:val="0"/>
        <w:spacing w:before="120" w:after="120"/>
        <w:rPr>
          <w:rFonts w:ascii="Cambria" w:hAnsi="Cambria" w:cs="Arial"/>
          <w:sz w:val="22"/>
          <w:szCs w:val="22"/>
          <w:lang w:eastAsia="pl-PL"/>
        </w:rPr>
      </w:pPr>
      <w:r>
        <w:rPr>
          <w:rFonts w:ascii="Cambria" w:hAnsi="Cambria" w:cs="Arial"/>
          <w:sz w:val="22"/>
          <w:szCs w:val="22"/>
          <w:lang w:eastAsia="pl-PL"/>
        </w:rPr>
        <w:t xml:space="preserve">Macieja </w:t>
      </w:r>
      <w:proofErr w:type="spellStart"/>
      <w:r>
        <w:rPr>
          <w:rFonts w:ascii="Cambria" w:hAnsi="Cambria" w:cs="Arial"/>
          <w:sz w:val="22"/>
          <w:szCs w:val="22"/>
          <w:lang w:eastAsia="pl-PL"/>
        </w:rPr>
        <w:t>Handkiewicza</w:t>
      </w:r>
      <w:proofErr w:type="spellEnd"/>
      <w:r>
        <w:rPr>
          <w:rFonts w:ascii="Cambria" w:hAnsi="Cambria" w:cs="Arial"/>
          <w:sz w:val="22"/>
          <w:szCs w:val="22"/>
          <w:lang w:eastAsia="pl-PL"/>
        </w:rPr>
        <w:t xml:space="preserve"> </w:t>
      </w:r>
      <w:r w:rsidR="004E21A8" w:rsidRPr="00492353">
        <w:rPr>
          <w:rFonts w:ascii="Cambria" w:hAnsi="Cambria" w:cs="Arial"/>
          <w:sz w:val="22"/>
          <w:szCs w:val="22"/>
          <w:lang w:eastAsia="pl-PL"/>
        </w:rPr>
        <w:t>– Nadleśniczego,</w:t>
      </w:r>
    </w:p>
    <w:p w14:paraId="6014CA2B" w14:textId="77777777" w:rsidR="004E21A8" w:rsidRPr="00492353" w:rsidRDefault="00706FEA" w:rsidP="002A0FEC">
      <w:pPr>
        <w:suppressAutoHyphens w:val="0"/>
        <w:spacing w:before="120" w:after="120"/>
        <w:rPr>
          <w:rFonts w:ascii="Cambria" w:hAnsi="Cambria" w:cs="Arial"/>
          <w:sz w:val="22"/>
          <w:szCs w:val="22"/>
          <w:lang w:eastAsia="pl-PL"/>
        </w:rPr>
      </w:pPr>
      <w:r>
        <w:rPr>
          <w:rFonts w:ascii="Cambria" w:hAnsi="Cambria" w:cs="Arial"/>
          <w:sz w:val="22"/>
          <w:szCs w:val="22"/>
          <w:lang w:eastAsia="pl-PL"/>
        </w:rPr>
        <w:t xml:space="preserve">Witolda </w:t>
      </w:r>
      <w:proofErr w:type="spellStart"/>
      <w:r>
        <w:rPr>
          <w:rFonts w:ascii="Cambria" w:hAnsi="Cambria" w:cs="Arial"/>
          <w:sz w:val="22"/>
          <w:szCs w:val="22"/>
          <w:lang w:eastAsia="pl-PL"/>
        </w:rPr>
        <w:t>Oberenkowskiego</w:t>
      </w:r>
      <w:proofErr w:type="spellEnd"/>
      <w:r>
        <w:rPr>
          <w:rFonts w:ascii="Cambria" w:hAnsi="Cambria" w:cs="Arial"/>
          <w:sz w:val="22"/>
          <w:szCs w:val="22"/>
          <w:lang w:eastAsia="pl-PL"/>
        </w:rPr>
        <w:t xml:space="preserve"> – Głównego Księgowego</w:t>
      </w:r>
      <w:r w:rsidR="00785E72" w:rsidRPr="00492353">
        <w:rPr>
          <w:rFonts w:ascii="Cambria" w:hAnsi="Cambria" w:cs="Arial"/>
          <w:sz w:val="22"/>
          <w:szCs w:val="22"/>
          <w:lang w:eastAsia="pl-PL"/>
        </w:rPr>
        <w:t>,</w:t>
      </w:r>
    </w:p>
    <w:p w14:paraId="189CC55D" w14:textId="77777777" w:rsidR="00785E72" w:rsidRDefault="00785E72" w:rsidP="002A0FEC">
      <w:pPr>
        <w:suppressAutoHyphens w:val="0"/>
        <w:spacing w:before="120" w:after="120"/>
        <w:rPr>
          <w:rFonts w:ascii="Cambria" w:hAnsi="Cambria" w:cs="Arial"/>
          <w:sz w:val="22"/>
          <w:szCs w:val="22"/>
          <w:lang w:eastAsia="pl-PL"/>
        </w:rPr>
      </w:pPr>
    </w:p>
    <w:p w14:paraId="514C504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77B0CFA4" w14:textId="77777777" w:rsidR="004E21A8" w:rsidRPr="00492353" w:rsidRDefault="004E21A8" w:rsidP="002A0FEC">
      <w:pPr>
        <w:suppressAutoHyphens w:val="0"/>
        <w:spacing w:before="120" w:after="120"/>
        <w:rPr>
          <w:rFonts w:ascii="Cambria" w:hAnsi="Cambria" w:cs="Arial"/>
          <w:sz w:val="22"/>
          <w:szCs w:val="22"/>
          <w:lang w:eastAsia="pl-PL"/>
        </w:rPr>
      </w:pPr>
    </w:p>
    <w:p w14:paraId="551ABF96"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7E34C4D1"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496F7246"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537FB415"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52C5C7F"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71E570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0A11C644" w14:textId="77777777" w:rsidR="00272094" w:rsidRPr="00492353" w:rsidRDefault="00272094" w:rsidP="002A0FEC">
      <w:pPr>
        <w:suppressAutoHyphens w:val="0"/>
        <w:spacing w:before="120" w:after="120"/>
        <w:rPr>
          <w:rFonts w:ascii="Cambria" w:hAnsi="Cambria" w:cs="Arial"/>
          <w:sz w:val="22"/>
          <w:szCs w:val="22"/>
          <w:lang w:eastAsia="pl-PL"/>
        </w:rPr>
      </w:pPr>
    </w:p>
    <w:p w14:paraId="66EFCA16"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18288E5A"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6E9DCCC" w14:textId="77777777"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14:paraId="34C8709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08948C68" w14:textId="77777777" w:rsidR="004E21A8" w:rsidRPr="00492353" w:rsidRDefault="004E21A8" w:rsidP="002A0FEC">
      <w:pPr>
        <w:suppressAutoHyphens w:val="0"/>
        <w:spacing w:before="120" w:after="120"/>
        <w:rPr>
          <w:rFonts w:ascii="Cambria" w:hAnsi="Cambria" w:cs="Arial"/>
          <w:sz w:val="22"/>
          <w:szCs w:val="22"/>
          <w:lang w:eastAsia="pl-PL"/>
        </w:rPr>
      </w:pPr>
    </w:p>
    <w:p w14:paraId="45DB17B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0128DE0F"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17DBA97D" w14:textId="77777777" w:rsidR="004E21A8" w:rsidRPr="00492353" w:rsidRDefault="004E21A8" w:rsidP="002A0FEC">
      <w:pPr>
        <w:suppressAutoHyphens w:val="0"/>
        <w:spacing w:before="120" w:after="120"/>
        <w:rPr>
          <w:rFonts w:ascii="Cambria" w:hAnsi="Cambria" w:cs="Arial"/>
          <w:sz w:val="22"/>
          <w:szCs w:val="22"/>
          <w:lang w:eastAsia="pl-PL"/>
        </w:rPr>
      </w:pPr>
    </w:p>
    <w:p w14:paraId="6101D130"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1DC30D4C" w14:textId="77777777"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5EE1D926"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19547E05"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597338EB"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345B6491"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14:paraId="312DD64F"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4683610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392F0D16" w14:textId="77777777" w:rsidR="006C7731" w:rsidRDefault="006C7731" w:rsidP="002A0FEC">
      <w:pPr>
        <w:suppressAutoHyphens w:val="0"/>
        <w:spacing w:before="120" w:after="120"/>
        <w:jc w:val="both"/>
        <w:rPr>
          <w:rFonts w:ascii="Cambria" w:hAnsi="Cambria" w:cs="Arial"/>
          <w:sz w:val="22"/>
          <w:szCs w:val="22"/>
          <w:lang w:eastAsia="pl-PL"/>
        </w:rPr>
      </w:pPr>
    </w:p>
    <w:p w14:paraId="5D15C4E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B62CC0" w:rsidRPr="00B62CC0">
        <w:rPr>
          <w:rFonts w:ascii="Cambria" w:hAnsi="Cambria" w:cs="Arial"/>
          <w:sz w:val="22"/>
          <w:szCs w:val="22"/>
          <w:lang w:eastAsia="pl-PL"/>
        </w:rPr>
        <w:t>Wykonywanie usług z zakresu gospodarki leśnej na terenie Nadleś</w:t>
      </w:r>
      <w:r w:rsidR="006401B7">
        <w:rPr>
          <w:rFonts w:ascii="Cambria" w:hAnsi="Cambria" w:cs="Arial"/>
          <w:sz w:val="22"/>
          <w:szCs w:val="22"/>
          <w:lang w:eastAsia="pl-PL"/>
        </w:rPr>
        <w:t>nictwa Konstantynowo w roku 2024</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_____________________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272FCFCD" w14:textId="77777777" w:rsidR="00832B08" w:rsidRPr="00492353" w:rsidRDefault="00832B08" w:rsidP="002A0FEC">
      <w:pPr>
        <w:suppressAutoHyphens w:val="0"/>
        <w:spacing w:before="120" w:after="120"/>
        <w:rPr>
          <w:rFonts w:ascii="Cambria" w:hAnsi="Cambria" w:cs="Arial"/>
          <w:b/>
          <w:sz w:val="22"/>
          <w:szCs w:val="22"/>
          <w:lang w:eastAsia="pl-PL"/>
        </w:rPr>
      </w:pPr>
    </w:p>
    <w:p w14:paraId="7043A4F1" w14:textId="77777777" w:rsidR="00906909"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p>
    <w:p w14:paraId="6E1B979A" w14:textId="77777777" w:rsidR="00834305" w:rsidRPr="00492353" w:rsidRDefault="00834305"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Przedmiot Umowy</w:t>
      </w:r>
    </w:p>
    <w:p w14:paraId="3393D812" w14:textId="77777777"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Umowy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9D6EC9">
        <w:rPr>
          <w:rFonts w:ascii="Cambria" w:hAnsi="Cambria" w:cs="Arial"/>
          <w:sz w:val="22"/>
          <w:szCs w:val="22"/>
          <w:lang w:eastAsia="pl-PL"/>
        </w:rPr>
        <w:t xml:space="preserve"> </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14:paraId="49D4FE62" w14:textId="77777777" w:rsidR="00FC3273" w:rsidRDefault="00FC3273" w:rsidP="002A0FEC">
      <w:pPr>
        <w:tabs>
          <w:tab w:val="left" w:pos="1701"/>
        </w:tabs>
        <w:suppressAutoHyphens w:val="0"/>
        <w:spacing w:before="120" w:after="120"/>
        <w:ind w:right="19"/>
        <w:jc w:val="center"/>
        <w:rPr>
          <w:rFonts w:ascii="Cambria" w:hAnsi="Cambria"/>
          <w:b/>
          <w:bCs/>
          <w:sz w:val="22"/>
          <w:szCs w:val="22"/>
        </w:rPr>
      </w:pPr>
    </w:p>
    <w:p w14:paraId="0B2FD942" w14:textId="77777777" w:rsidR="0093519D" w:rsidRDefault="0093519D" w:rsidP="002A0FEC">
      <w:pPr>
        <w:tabs>
          <w:tab w:val="left" w:pos="1701"/>
        </w:tabs>
        <w:suppressAutoHyphens w:val="0"/>
        <w:spacing w:before="120" w:after="120"/>
        <w:ind w:right="19"/>
        <w:jc w:val="center"/>
        <w:rPr>
          <w:rFonts w:ascii="Cambria" w:hAnsi="Cambria"/>
          <w:b/>
          <w:bCs/>
          <w:sz w:val="22"/>
          <w:szCs w:val="22"/>
        </w:rPr>
      </w:pPr>
    </w:p>
    <w:p w14:paraId="45AE82C8" w14:textId="77777777" w:rsidR="006C7731" w:rsidRPr="00492353" w:rsidRDefault="006C7731" w:rsidP="002A0FEC">
      <w:pPr>
        <w:tabs>
          <w:tab w:val="left" w:pos="1701"/>
        </w:tabs>
        <w:suppressAutoHyphens w:val="0"/>
        <w:spacing w:before="120" w:after="120"/>
        <w:ind w:right="19"/>
        <w:jc w:val="center"/>
        <w:rPr>
          <w:rFonts w:ascii="Cambria" w:hAnsi="Cambria"/>
          <w:b/>
          <w:bCs/>
          <w:sz w:val="22"/>
          <w:szCs w:val="22"/>
        </w:rPr>
      </w:pPr>
    </w:p>
    <w:p w14:paraId="52DC0946" w14:textId="77777777" w:rsidR="00832B08"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p>
    <w:p w14:paraId="5E5C9B5E" w14:textId="77777777" w:rsidR="00834305" w:rsidRPr="00492353" w:rsidRDefault="00834305"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xml:space="preserve">Przedmiot </w:t>
      </w:r>
      <w:r w:rsidR="00CE6952">
        <w:rPr>
          <w:rFonts w:ascii="Cambria" w:hAnsi="Cambria"/>
          <w:b/>
          <w:bCs/>
          <w:sz w:val="22"/>
          <w:szCs w:val="22"/>
        </w:rPr>
        <w:t>D</w:t>
      </w:r>
      <w:r w:rsidRPr="00492353">
        <w:rPr>
          <w:rFonts w:ascii="Cambria" w:hAnsi="Cambria"/>
          <w:b/>
          <w:bCs/>
          <w:sz w:val="22"/>
          <w:szCs w:val="22"/>
        </w:rPr>
        <w:t>zierżawy</w:t>
      </w:r>
    </w:p>
    <w:p w14:paraId="21C1564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08B65922"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118395D"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95D6E83"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40658D9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2F62A0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3E84B63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6862EF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4C57E3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578904A9" w14:textId="77777777" w:rsidR="00596173" w:rsidRPr="00492353" w:rsidRDefault="00596173" w:rsidP="00706FEA">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w:t>
            </w:r>
          </w:p>
        </w:tc>
      </w:tr>
      <w:tr w:rsidR="00CE6952" w:rsidRPr="00492353" w14:paraId="2CE6A40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44F284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BC8425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CA6FA8B" w14:textId="77777777" w:rsidR="00596173" w:rsidRPr="00492353" w:rsidRDefault="00596173" w:rsidP="00706FEA">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w:t>
            </w:r>
          </w:p>
        </w:tc>
      </w:tr>
      <w:tr w:rsidR="00CE6952" w:rsidRPr="00492353" w14:paraId="224272C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272E776F"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3CA8923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9FE77B0" w14:textId="77777777" w:rsidR="00596173" w:rsidRPr="00492353" w:rsidRDefault="00706FEA" w:rsidP="00706FEA">
            <w:pPr>
              <w:spacing w:before="120" w:after="120"/>
              <w:jc w:val="both"/>
              <w:rPr>
                <w:rFonts w:ascii="Cambria" w:hAnsi="Cambria" w:cs="Arial"/>
                <w:color w:val="000000"/>
                <w:sz w:val="22"/>
                <w:szCs w:val="22"/>
              </w:rPr>
            </w:pPr>
            <w:r>
              <w:rPr>
                <w:rFonts w:ascii="Cambria" w:hAnsi="Cambria" w:cs="Arial"/>
                <w:color w:val="000000"/>
                <w:sz w:val="22"/>
                <w:szCs w:val="22"/>
              </w:rPr>
              <w:t xml:space="preserve">szt. </w:t>
            </w:r>
          </w:p>
        </w:tc>
      </w:tr>
      <w:tr w:rsidR="00CE6952" w:rsidRPr="00492353" w14:paraId="46FAFF33"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A392B7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2E44FD13"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7AD8604" w14:textId="77777777" w:rsidR="00596173" w:rsidRPr="00492353" w:rsidRDefault="00596173" w:rsidP="00706FEA">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w:t>
            </w:r>
          </w:p>
        </w:tc>
      </w:tr>
      <w:tr w:rsidR="00CE6952" w:rsidRPr="00492353" w14:paraId="2CC0E10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261D26C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4764DB82"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0345EDCF" w14:textId="77777777" w:rsidR="00596173" w:rsidRPr="00492353" w:rsidRDefault="00596173" w:rsidP="00706FEA">
            <w:pPr>
              <w:spacing w:before="120" w:after="120"/>
              <w:jc w:val="both"/>
              <w:rPr>
                <w:rFonts w:ascii="Cambria" w:hAnsi="Cambria" w:cs="Arial"/>
                <w:color w:val="000000"/>
                <w:sz w:val="22"/>
                <w:szCs w:val="22"/>
              </w:rPr>
            </w:pPr>
            <w:r w:rsidRPr="00492353">
              <w:rPr>
                <w:rFonts w:ascii="Cambria" w:hAnsi="Cambria" w:cs="Arial"/>
                <w:color w:val="000000"/>
                <w:sz w:val="22"/>
                <w:szCs w:val="22"/>
              </w:rPr>
              <w:t>szt.</w:t>
            </w:r>
            <w:r w:rsidR="00706FEA">
              <w:rPr>
                <w:rFonts w:ascii="Cambria" w:hAnsi="Cambria" w:cs="Arial"/>
                <w:color w:val="000000"/>
                <w:sz w:val="22"/>
                <w:szCs w:val="22"/>
              </w:rPr>
              <w:t xml:space="preserve"> </w:t>
            </w:r>
            <w:r w:rsidRPr="00492353">
              <w:rPr>
                <w:rFonts w:ascii="Cambria" w:hAnsi="Cambria" w:cs="Arial"/>
                <w:color w:val="000000"/>
                <w:sz w:val="22"/>
                <w:szCs w:val="22"/>
              </w:rPr>
              <w:t xml:space="preserve">  </w:t>
            </w:r>
          </w:p>
        </w:tc>
      </w:tr>
      <w:tr w:rsidR="00CE6952" w:rsidRPr="00492353" w14:paraId="0F7C6AF6"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E85F10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37BC94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6EE62DEA" w14:textId="77777777" w:rsidR="00596173" w:rsidRPr="00492353" w:rsidRDefault="00596173" w:rsidP="00706FEA">
            <w:pPr>
              <w:spacing w:before="120" w:after="120"/>
              <w:jc w:val="both"/>
              <w:rPr>
                <w:rFonts w:ascii="Cambria" w:hAnsi="Cambria" w:cs="Arial"/>
                <w:color w:val="000000"/>
                <w:sz w:val="22"/>
                <w:szCs w:val="22"/>
              </w:rPr>
            </w:pPr>
            <w:r w:rsidRPr="00492353">
              <w:rPr>
                <w:rFonts w:ascii="Cambria" w:hAnsi="Cambria" w:cs="Arial"/>
                <w:color w:val="000000"/>
                <w:sz w:val="22"/>
                <w:szCs w:val="22"/>
              </w:rPr>
              <w:t>szt.</w:t>
            </w:r>
            <w:r w:rsidR="00706FEA">
              <w:rPr>
                <w:rFonts w:ascii="Cambria" w:hAnsi="Cambria" w:cs="Arial"/>
                <w:color w:val="000000"/>
                <w:sz w:val="22"/>
                <w:szCs w:val="22"/>
              </w:rPr>
              <w:t xml:space="preserve"> </w:t>
            </w:r>
          </w:p>
        </w:tc>
      </w:tr>
      <w:tr w:rsidR="00CE6952" w:rsidRPr="00492353" w14:paraId="0AF778C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33202A1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3FAD20C"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8590A92" w14:textId="77777777" w:rsidR="00596173" w:rsidRPr="00492353" w:rsidRDefault="00706FEA" w:rsidP="00706FEA">
            <w:pPr>
              <w:spacing w:before="120" w:after="120"/>
              <w:jc w:val="both"/>
              <w:rPr>
                <w:rFonts w:ascii="Cambria" w:hAnsi="Cambria" w:cs="Arial"/>
                <w:color w:val="000000"/>
                <w:sz w:val="22"/>
                <w:szCs w:val="22"/>
              </w:rPr>
            </w:pPr>
            <w:r>
              <w:rPr>
                <w:rFonts w:ascii="Cambria" w:hAnsi="Cambria" w:cs="Arial"/>
                <w:color w:val="000000"/>
                <w:sz w:val="22"/>
                <w:szCs w:val="22"/>
              </w:rPr>
              <w:t xml:space="preserve">szt. </w:t>
            </w:r>
          </w:p>
        </w:tc>
      </w:tr>
      <w:tr w:rsidR="00706FEA" w:rsidRPr="00492353" w14:paraId="644AEEDC"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2E04560" w14:textId="77777777" w:rsidR="00706FEA" w:rsidRPr="00492353" w:rsidRDefault="00706FEA" w:rsidP="002A0FEC">
            <w:pPr>
              <w:spacing w:before="120" w:after="120"/>
              <w:jc w:val="both"/>
              <w:rPr>
                <w:rFonts w:ascii="Cambria" w:hAnsi="Cambria" w:cs="Arial"/>
                <w:color w:val="000000"/>
                <w:sz w:val="22"/>
                <w:szCs w:val="22"/>
              </w:rPr>
            </w:pPr>
            <w:r>
              <w:rPr>
                <w:rFonts w:ascii="Cambria" w:hAnsi="Cambria" w:cs="Arial"/>
                <w:color w:val="000000"/>
                <w:sz w:val="22"/>
                <w:szCs w:val="22"/>
              </w:rPr>
              <w:t>8.</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00D255BC" w14:textId="77777777" w:rsidR="00706FEA" w:rsidRPr="00706FEA" w:rsidRDefault="00706FE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02FC951" w14:textId="77777777" w:rsidR="00706FEA" w:rsidRDefault="00706FEA" w:rsidP="00706FEA">
            <w:pPr>
              <w:spacing w:before="120" w:after="120"/>
              <w:jc w:val="both"/>
              <w:rPr>
                <w:rFonts w:ascii="Cambria" w:hAnsi="Cambria" w:cs="Arial"/>
                <w:color w:val="000000"/>
                <w:sz w:val="22"/>
                <w:szCs w:val="22"/>
              </w:rPr>
            </w:pPr>
            <w:r>
              <w:rPr>
                <w:rFonts w:ascii="Cambria" w:hAnsi="Cambria" w:cs="Arial"/>
                <w:color w:val="000000"/>
                <w:sz w:val="22"/>
                <w:szCs w:val="22"/>
              </w:rPr>
              <w:t xml:space="preserve">szt. </w:t>
            </w:r>
          </w:p>
        </w:tc>
      </w:tr>
    </w:tbl>
    <w:bookmarkEnd w:id="0"/>
    <w:p w14:paraId="29BA4960" w14:textId="77777777"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DB1537">
        <w:rPr>
          <w:rFonts w:ascii="Cambria" w:hAnsi="Cambria"/>
          <w:sz w:val="22"/>
          <w:szCs w:val="22"/>
        </w:rPr>
        <w:t xml:space="preserve">3 </w:t>
      </w:r>
      <w:r w:rsidR="00766DD3" w:rsidRPr="00492353">
        <w:rPr>
          <w:rFonts w:ascii="Cambria" w:hAnsi="Cambria"/>
          <w:sz w:val="22"/>
          <w:szCs w:val="22"/>
        </w:rPr>
        <w:t xml:space="preserve">dni </w:t>
      </w:r>
      <w:r w:rsidR="00512225">
        <w:rPr>
          <w:rFonts w:ascii="Cambria" w:hAnsi="Cambria"/>
          <w:sz w:val="22"/>
          <w:szCs w:val="22"/>
        </w:rPr>
        <w:t xml:space="preserve">przed dniem 1 marca 2024 </w:t>
      </w:r>
      <w:r w:rsidR="00DB1537">
        <w:rPr>
          <w:rFonts w:ascii="Cambria" w:hAnsi="Cambria"/>
          <w:sz w:val="22"/>
          <w:szCs w:val="22"/>
        </w:rPr>
        <w:t>r</w:t>
      </w:r>
      <w:r w:rsidR="00766DD3" w:rsidRPr="00492353">
        <w:rPr>
          <w:rFonts w:ascii="Cambria" w:hAnsi="Cambria"/>
          <w:sz w:val="22"/>
          <w:szCs w:val="22"/>
        </w:rPr>
        <w:t>.</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ący powiadomi Dzierżawc</w:t>
      </w:r>
      <w:r w:rsidR="00DB1537">
        <w:rPr>
          <w:rFonts w:ascii="Cambria" w:hAnsi="Cambria"/>
          <w:sz w:val="22"/>
          <w:szCs w:val="22"/>
        </w:rPr>
        <w:t xml:space="preserve">ę z co najmniej siedmiodniowym </w:t>
      </w:r>
      <w:r w:rsidR="00596B62">
        <w:rPr>
          <w:rFonts w:ascii="Cambria" w:hAnsi="Cambria"/>
          <w:sz w:val="22"/>
          <w:szCs w:val="22"/>
        </w:rPr>
        <w:t xml:space="preserve">wyprzedzeniem. </w:t>
      </w:r>
    </w:p>
    <w:p w14:paraId="6A9DA2C4" w14:textId="77777777"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sidR="00F903FE">
        <w:rPr>
          <w:rFonts w:ascii="Cambria" w:hAnsi="Cambria"/>
          <w:sz w:val="22"/>
          <w:szCs w:val="22"/>
        </w:rPr>
        <w:t xml:space="preserve">nie dłuższym niż 5 </w:t>
      </w:r>
      <w:r>
        <w:rPr>
          <w:rFonts w:ascii="Cambria" w:hAnsi="Cambria"/>
          <w:sz w:val="22"/>
          <w:szCs w:val="22"/>
        </w:rPr>
        <w:t xml:space="preserve"> dni</w:t>
      </w:r>
      <w:r w:rsidR="00512225">
        <w:rPr>
          <w:rFonts w:ascii="Cambria" w:hAnsi="Cambria"/>
          <w:sz w:val="22"/>
          <w:szCs w:val="22"/>
        </w:rPr>
        <w:t xml:space="preserve"> od wezwania Wydzierżawiającego.</w:t>
      </w:r>
    </w:p>
    <w:p w14:paraId="3C7A3090"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36A5EBB7"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1650986F" w14:textId="77777777" w:rsidR="002A0FEC" w:rsidRDefault="002A0FEC" w:rsidP="002A0FEC">
      <w:pPr>
        <w:suppressAutoHyphens w:val="0"/>
        <w:spacing w:before="120" w:after="120"/>
        <w:ind w:right="19"/>
        <w:rPr>
          <w:rFonts w:ascii="Cambria" w:hAnsi="Cambria"/>
          <w:b/>
          <w:bCs/>
          <w:sz w:val="22"/>
          <w:szCs w:val="22"/>
        </w:rPr>
      </w:pPr>
    </w:p>
    <w:p w14:paraId="2CF4A2B5" w14:textId="77777777" w:rsidR="006C7731" w:rsidRPr="00492353" w:rsidRDefault="006C7731" w:rsidP="002A0FEC">
      <w:pPr>
        <w:suppressAutoHyphens w:val="0"/>
        <w:spacing w:before="120" w:after="120"/>
        <w:ind w:right="19"/>
        <w:rPr>
          <w:rFonts w:ascii="Cambria" w:hAnsi="Cambria"/>
          <w:b/>
          <w:bCs/>
          <w:sz w:val="22"/>
          <w:szCs w:val="22"/>
        </w:rPr>
      </w:pPr>
    </w:p>
    <w:p w14:paraId="4012BF10" w14:textId="77777777" w:rsidR="00CB0C85"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lastRenderedPageBreak/>
        <w:t>§ 3</w:t>
      </w:r>
    </w:p>
    <w:p w14:paraId="2A38A354" w14:textId="77777777" w:rsidR="00FC3273" w:rsidRPr="00492353" w:rsidRDefault="00FC3273"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Obowiązk</w:t>
      </w:r>
      <w:r w:rsidR="00607D14" w:rsidRPr="00492353">
        <w:rPr>
          <w:rFonts w:ascii="Cambria" w:hAnsi="Cambria"/>
          <w:b/>
          <w:bCs/>
          <w:sz w:val="22"/>
          <w:szCs w:val="22"/>
        </w:rPr>
        <w:t>i</w:t>
      </w:r>
      <w:r w:rsidRPr="00492353">
        <w:rPr>
          <w:rFonts w:ascii="Cambria" w:hAnsi="Cambria"/>
          <w:b/>
          <w:bCs/>
          <w:sz w:val="22"/>
          <w:szCs w:val="22"/>
        </w:rPr>
        <w:t xml:space="preserve"> Dzierżawcy</w:t>
      </w:r>
    </w:p>
    <w:p w14:paraId="59DE912D" w14:textId="77777777"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sidR="005604E1">
        <w:rPr>
          <w:rFonts w:ascii="Cambria" w:hAnsi="Cambria"/>
          <w:sz w:val="22"/>
          <w:szCs w:val="22"/>
        </w:rPr>
        <w:t xml:space="preserve"> Konstantynowo</w:t>
      </w:r>
      <w:r w:rsidRPr="00492353">
        <w:rPr>
          <w:rFonts w:ascii="Cambria" w:hAnsi="Cambria"/>
          <w:sz w:val="22"/>
          <w:szCs w:val="22"/>
        </w:rPr>
        <w:t xml:space="preserve"> (Szkółka Leśna </w:t>
      </w:r>
      <w:r w:rsidR="005604E1">
        <w:rPr>
          <w:rFonts w:ascii="Cambria" w:hAnsi="Cambria"/>
          <w:sz w:val="22"/>
          <w:szCs w:val="22"/>
        </w:rPr>
        <w:t>Grzybno</w:t>
      </w:r>
      <w:r w:rsidRPr="00492353">
        <w:rPr>
          <w:rFonts w:ascii="Cambria" w:hAnsi="Cambria"/>
          <w:sz w:val="22"/>
          <w:szCs w:val="22"/>
        </w:rPr>
        <w:t>).</w:t>
      </w:r>
    </w:p>
    <w:p w14:paraId="4A744603"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69AEB2A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6E09DC5B"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0B5787C6"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38005C05"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00D7024A"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537F7586" w14:textId="77777777" w:rsidR="00B20A84" w:rsidRPr="00492353" w:rsidRDefault="00AB18A6" w:rsidP="002A0FEC">
      <w:pPr>
        <w:numPr>
          <w:ilvl w:val="0"/>
          <w:numId w:val="13"/>
        </w:numPr>
        <w:spacing w:before="120" w:after="120"/>
        <w:ind w:left="567" w:hanging="567"/>
        <w:jc w:val="both"/>
        <w:rPr>
          <w:rFonts w:ascii="Cambria" w:hAnsi="Cambria"/>
          <w:sz w:val="22"/>
          <w:szCs w:val="22"/>
        </w:rPr>
      </w:pPr>
      <w:r w:rsidRPr="00492353">
        <w:rPr>
          <w:rFonts w:ascii="Cambria" w:hAnsi="Cambria" w:cs="Open Sans"/>
          <w:sz w:val="22"/>
          <w:szCs w:val="22"/>
          <w:lang w:eastAsia="pl-PL"/>
        </w:rPr>
        <w:t>D</w:t>
      </w:r>
      <w:r w:rsidR="002F5055" w:rsidRPr="00CB0C85">
        <w:rPr>
          <w:rFonts w:ascii="Cambria" w:hAnsi="Cambria" w:cs="Open Sans"/>
          <w:sz w:val="22"/>
          <w:szCs w:val="22"/>
          <w:lang w:eastAsia="pl-PL"/>
        </w:rPr>
        <w:t xml:space="preserve">zierżawca nie może oddawać </w:t>
      </w:r>
      <w:r w:rsidRPr="00492353">
        <w:rPr>
          <w:rFonts w:ascii="Cambria" w:hAnsi="Cambria" w:cs="Open Sans"/>
          <w:sz w:val="22"/>
          <w:szCs w:val="22"/>
          <w:lang w:eastAsia="pl-PL"/>
        </w:rPr>
        <w:t>P</w:t>
      </w:r>
      <w:r w:rsidR="002F5055" w:rsidRPr="00CB0C85">
        <w:rPr>
          <w:rFonts w:ascii="Cambria" w:hAnsi="Cambria" w:cs="Open Sans"/>
          <w:sz w:val="22"/>
          <w:szCs w:val="22"/>
          <w:lang w:eastAsia="pl-PL"/>
        </w:rPr>
        <w:t>rzedmiotu</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002F5055" w:rsidRPr="00CB0C85">
        <w:rPr>
          <w:rFonts w:ascii="Cambria" w:hAnsi="Cambria" w:cs="Open Sans"/>
          <w:sz w:val="22"/>
          <w:szCs w:val="22"/>
          <w:lang w:eastAsia="pl-PL"/>
        </w:rPr>
        <w:t xml:space="preserve"> osobie trzeciej do bezpłatnego używania ani go poddzierżawiać.</w:t>
      </w:r>
      <w:r w:rsidR="002F5055" w:rsidRPr="00CB0C85">
        <w:rPr>
          <w:rFonts w:ascii="Cambria" w:hAnsi="Cambria" w:cs="Open Sans"/>
          <w:b/>
          <w:bCs/>
          <w:sz w:val="22"/>
          <w:szCs w:val="22"/>
          <w:lang w:eastAsia="pl-PL"/>
        </w:rPr>
        <w:t> </w:t>
      </w:r>
    </w:p>
    <w:p w14:paraId="5BCC68B3" w14:textId="77777777" w:rsidR="0055352F" w:rsidRDefault="0055352F" w:rsidP="002A0FEC">
      <w:pPr>
        <w:spacing w:before="120" w:after="120"/>
        <w:jc w:val="center"/>
        <w:rPr>
          <w:rFonts w:ascii="Cambria" w:hAnsi="Cambria"/>
          <w:b/>
          <w:bCs/>
          <w:sz w:val="22"/>
          <w:szCs w:val="22"/>
        </w:rPr>
      </w:pPr>
    </w:p>
    <w:p w14:paraId="4BD98A38" w14:textId="77777777" w:rsidR="00D71693"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p>
    <w:p w14:paraId="73987576" w14:textId="77777777" w:rsidR="00B20A84" w:rsidRPr="00492353" w:rsidRDefault="00B20A84" w:rsidP="002A0FEC">
      <w:pPr>
        <w:spacing w:before="120" w:after="120"/>
        <w:jc w:val="center"/>
        <w:rPr>
          <w:rFonts w:ascii="Cambria" w:hAnsi="Cambria"/>
          <w:b/>
          <w:bCs/>
          <w:sz w:val="22"/>
          <w:szCs w:val="22"/>
        </w:rPr>
      </w:pPr>
      <w:r w:rsidRPr="00492353">
        <w:rPr>
          <w:rFonts w:ascii="Cambria" w:hAnsi="Cambria"/>
          <w:b/>
          <w:bCs/>
          <w:sz w:val="22"/>
          <w:szCs w:val="22"/>
        </w:rPr>
        <w:t>Czas trwania Umowy</w:t>
      </w:r>
    </w:p>
    <w:p w14:paraId="3ADF1805" w14:textId="77777777"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w:t>
      </w:r>
      <w:r w:rsidR="006401B7">
        <w:rPr>
          <w:rFonts w:ascii="Cambria" w:hAnsi="Cambria"/>
          <w:sz w:val="22"/>
          <w:szCs w:val="22"/>
        </w:rPr>
        <w:t>1 marca 2024</w:t>
      </w:r>
      <w:r w:rsidR="00047BCB" w:rsidRPr="00492353">
        <w:rPr>
          <w:rFonts w:ascii="Cambria" w:hAnsi="Cambria"/>
          <w:sz w:val="22"/>
          <w:szCs w:val="22"/>
        </w:rPr>
        <w:t xml:space="preserve"> do </w:t>
      </w:r>
      <w:r w:rsidR="006401B7">
        <w:rPr>
          <w:rFonts w:ascii="Cambria" w:hAnsi="Cambria"/>
          <w:sz w:val="22"/>
          <w:szCs w:val="22"/>
        </w:rPr>
        <w:t>30 listopada 2024</w:t>
      </w:r>
      <w:r w:rsidR="00047BCB" w:rsidRPr="00492353">
        <w:rPr>
          <w:rFonts w:ascii="Cambria" w:hAnsi="Cambria"/>
          <w:sz w:val="22"/>
          <w:szCs w:val="22"/>
        </w:rPr>
        <w:t xml:space="preserve"> r.</w:t>
      </w:r>
    </w:p>
    <w:p w14:paraId="1BA93DE0"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46B78DD8" w14:textId="77777777" w:rsidR="00B20A84" w:rsidRPr="00492353" w:rsidRDefault="00B20A84" w:rsidP="002A0FEC">
      <w:pPr>
        <w:spacing w:before="120" w:after="120"/>
        <w:jc w:val="center"/>
        <w:rPr>
          <w:rFonts w:ascii="Cambria" w:hAnsi="Cambria"/>
          <w:b/>
          <w:bCs/>
          <w:sz w:val="22"/>
          <w:szCs w:val="22"/>
        </w:rPr>
      </w:pPr>
    </w:p>
    <w:p w14:paraId="0AC97EA6" w14:textId="77777777" w:rsidR="00047BCB"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p>
    <w:p w14:paraId="6F0C5E59" w14:textId="77777777" w:rsidR="00B20A84" w:rsidRPr="00492353" w:rsidRDefault="00833B58" w:rsidP="002A0FEC">
      <w:pPr>
        <w:spacing w:before="120" w:after="120"/>
        <w:jc w:val="center"/>
        <w:rPr>
          <w:rFonts w:ascii="Cambria" w:hAnsi="Cambria"/>
          <w:b/>
          <w:bCs/>
          <w:sz w:val="22"/>
          <w:szCs w:val="22"/>
        </w:rPr>
      </w:pPr>
      <w:r w:rsidRPr="00492353">
        <w:rPr>
          <w:rFonts w:ascii="Cambria" w:hAnsi="Cambria"/>
          <w:b/>
          <w:bCs/>
          <w:sz w:val="22"/>
          <w:szCs w:val="22"/>
        </w:rPr>
        <w:t>C</w:t>
      </w:r>
      <w:r w:rsidR="00B20A84" w:rsidRPr="00492353">
        <w:rPr>
          <w:rFonts w:ascii="Cambria" w:hAnsi="Cambria"/>
          <w:b/>
          <w:bCs/>
          <w:sz w:val="22"/>
          <w:szCs w:val="22"/>
        </w:rPr>
        <w:t xml:space="preserve">zynsz </w:t>
      </w:r>
    </w:p>
    <w:p w14:paraId="488C7770" w14:textId="77777777"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A0462E" w:rsidRPr="00492353">
        <w:rPr>
          <w:rFonts w:ascii="Cambria" w:hAnsi="Cambria"/>
          <w:sz w:val="22"/>
          <w:szCs w:val="22"/>
        </w:rPr>
        <w:t xml:space="preserve">złotych 00/100) </w:t>
      </w:r>
      <w:r w:rsidR="00CF1FB9">
        <w:rPr>
          <w:rFonts w:ascii="Cambria" w:hAnsi="Cambria"/>
          <w:sz w:val="22"/>
          <w:szCs w:val="22"/>
        </w:rPr>
        <w:t xml:space="preserve">netto,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FCEEE4F" w14:textId="77777777" w:rsidR="00C431B8" w:rsidRDefault="001E229F" w:rsidP="0055352F">
      <w:pPr>
        <w:suppressAutoHyphens w:val="0"/>
        <w:spacing w:before="120" w:after="120"/>
        <w:ind w:left="567" w:hanging="567"/>
        <w:jc w:val="both"/>
        <w:rPr>
          <w:rFonts w:ascii="Cambria" w:hAnsi="Cambria"/>
          <w:sz w:val="22"/>
          <w:szCs w:val="22"/>
        </w:rPr>
      </w:pPr>
      <w:r>
        <w:rPr>
          <w:rFonts w:ascii="Cambria" w:hAnsi="Cambria"/>
          <w:sz w:val="22"/>
          <w:szCs w:val="22"/>
        </w:rPr>
        <w:t>2.</w:t>
      </w:r>
      <w:r w:rsidR="00C431B8">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sidR="00C431B8">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tbl>
      <w:tblPr>
        <w:tblW w:w="4614" w:type="pct"/>
        <w:tblInd w:w="680" w:type="dxa"/>
        <w:tblCellMar>
          <w:left w:w="113" w:type="dxa"/>
        </w:tblCellMar>
        <w:tblLook w:val="0000" w:firstRow="0" w:lastRow="0" w:firstColumn="0" w:lastColumn="0" w:noHBand="0" w:noVBand="0"/>
      </w:tblPr>
      <w:tblGrid>
        <w:gridCol w:w="548"/>
        <w:gridCol w:w="4597"/>
        <w:gridCol w:w="1580"/>
        <w:gridCol w:w="1426"/>
      </w:tblGrid>
      <w:tr w:rsidR="00782A76" w:rsidRPr="00BF49F0" w14:paraId="5CCABA07"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509938BF"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lastRenderedPageBreak/>
              <w:t>Lp.</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2122CE61"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Nazwa urządzenia</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4F5434A8" w14:textId="77777777" w:rsidR="00782A76" w:rsidRPr="00782A76" w:rsidRDefault="00782A76" w:rsidP="00420F5B">
            <w:pPr>
              <w:suppressAutoHyphens w:val="0"/>
              <w:spacing w:before="120" w:after="120"/>
              <w:rPr>
                <w:rFonts w:ascii="Cambria" w:hAnsi="Cambria" w:cs="Arial"/>
                <w:color w:val="000000"/>
                <w:sz w:val="22"/>
                <w:szCs w:val="22"/>
              </w:rPr>
            </w:pPr>
            <w:r w:rsidRPr="00782A76">
              <w:rPr>
                <w:rFonts w:ascii="Cambria" w:hAnsi="Cambria" w:cs="Arial"/>
                <w:color w:val="000000"/>
                <w:sz w:val="22"/>
                <w:szCs w:val="22"/>
              </w:rPr>
              <w:t>Cena miesięcznej dzierżawy zł netto</w:t>
            </w:r>
          </w:p>
        </w:tc>
        <w:tc>
          <w:tcPr>
            <w:tcW w:w="875" w:type="pct"/>
            <w:tcBorders>
              <w:top w:val="single" w:sz="4" w:space="0" w:color="000000"/>
              <w:left w:val="single" w:sz="4" w:space="0" w:color="000000"/>
              <w:bottom w:val="single" w:sz="4" w:space="0" w:color="000000"/>
              <w:right w:val="single" w:sz="4" w:space="0" w:color="000000"/>
            </w:tcBorders>
          </w:tcPr>
          <w:p w14:paraId="6C74ED91" w14:textId="77777777" w:rsidR="00782A76" w:rsidRPr="00782A76" w:rsidRDefault="00782A76" w:rsidP="00420F5B">
            <w:pPr>
              <w:suppressAutoHyphens w:val="0"/>
              <w:spacing w:before="120" w:after="120"/>
              <w:rPr>
                <w:rFonts w:ascii="Cambria" w:hAnsi="Cambria" w:cs="Arial"/>
                <w:color w:val="000000"/>
                <w:sz w:val="22"/>
                <w:szCs w:val="22"/>
              </w:rPr>
            </w:pPr>
            <w:r w:rsidRPr="00782A76">
              <w:rPr>
                <w:rFonts w:ascii="Cambria" w:hAnsi="Cambria" w:cs="Arial"/>
                <w:color w:val="000000"/>
                <w:sz w:val="22"/>
                <w:szCs w:val="22"/>
              </w:rPr>
              <w:t xml:space="preserve">Cena </w:t>
            </w:r>
            <w:r w:rsidR="003C543F">
              <w:rPr>
                <w:rFonts w:ascii="Cambria" w:hAnsi="Cambria" w:cs="Arial"/>
                <w:color w:val="000000"/>
                <w:sz w:val="22"/>
                <w:szCs w:val="22"/>
              </w:rPr>
              <w:t>m</w:t>
            </w:r>
            <w:r w:rsidRPr="00782A76">
              <w:rPr>
                <w:rFonts w:ascii="Cambria" w:hAnsi="Cambria" w:cs="Arial"/>
                <w:color w:val="000000"/>
                <w:sz w:val="22"/>
                <w:szCs w:val="22"/>
              </w:rPr>
              <w:t>iesięcznej dzierżawy zł brutto</w:t>
            </w:r>
          </w:p>
        </w:tc>
      </w:tr>
      <w:tr w:rsidR="00782A76" w:rsidRPr="00BF49F0" w14:paraId="581ADC52"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684F7D2D"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4C8210FF"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Pług leśny LPZ-75 z siewnikiem</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34D2E4D3"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168,58</w:t>
            </w:r>
          </w:p>
        </w:tc>
        <w:tc>
          <w:tcPr>
            <w:tcW w:w="875" w:type="pct"/>
            <w:tcBorders>
              <w:top w:val="single" w:sz="4" w:space="0" w:color="000000"/>
              <w:left w:val="single" w:sz="4" w:space="0" w:color="000000"/>
              <w:bottom w:val="single" w:sz="4" w:space="0" w:color="000000"/>
              <w:right w:val="single" w:sz="4" w:space="0" w:color="000000"/>
            </w:tcBorders>
          </w:tcPr>
          <w:p w14:paraId="19A1327E"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207,35</w:t>
            </w:r>
          </w:p>
        </w:tc>
      </w:tr>
      <w:tr w:rsidR="00782A76" w:rsidRPr="00BF49F0" w14:paraId="0B0F6AF5"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198319BF"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2</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557F73B3"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Pogłębiacz</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15868687"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95,38</w:t>
            </w:r>
          </w:p>
        </w:tc>
        <w:tc>
          <w:tcPr>
            <w:tcW w:w="875" w:type="pct"/>
            <w:tcBorders>
              <w:top w:val="single" w:sz="4" w:space="0" w:color="000000"/>
              <w:left w:val="single" w:sz="4" w:space="0" w:color="000000"/>
              <w:bottom w:val="single" w:sz="4" w:space="0" w:color="000000"/>
              <w:right w:val="single" w:sz="4" w:space="0" w:color="000000"/>
            </w:tcBorders>
          </w:tcPr>
          <w:p w14:paraId="64E39D1E"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105,31</w:t>
            </w:r>
          </w:p>
        </w:tc>
      </w:tr>
      <w:tr w:rsidR="00782A76" w:rsidRPr="00BF49F0" w14:paraId="1AFB4258"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6986F16C"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3</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78E8B3D1"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Pług leśny aktywny 1-talerzowy</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1247553C"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250,73</w:t>
            </w:r>
          </w:p>
        </w:tc>
        <w:tc>
          <w:tcPr>
            <w:tcW w:w="875" w:type="pct"/>
            <w:tcBorders>
              <w:top w:val="single" w:sz="4" w:space="0" w:color="000000"/>
              <w:left w:val="single" w:sz="4" w:space="0" w:color="000000"/>
              <w:bottom w:val="single" w:sz="4" w:space="0" w:color="000000"/>
              <w:right w:val="single" w:sz="4" w:space="0" w:color="000000"/>
            </w:tcBorders>
          </w:tcPr>
          <w:p w14:paraId="559D9F76"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276,84</w:t>
            </w:r>
          </w:p>
        </w:tc>
      </w:tr>
      <w:tr w:rsidR="00782A76" w:rsidRPr="00BF49F0" w14:paraId="73B14C6A"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342CE098"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4</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38B0EAA8"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Brona Henicza</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7626F4C9"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72,00</w:t>
            </w:r>
          </w:p>
        </w:tc>
        <w:tc>
          <w:tcPr>
            <w:tcW w:w="875" w:type="pct"/>
            <w:tcBorders>
              <w:top w:val="single" w:sz="4" w:space="0" w:color="000000"/>
              <w:left w:val="single" w:sz="4" w:space="0" w:color="000000"/>
              <w:bottom w:val="single" w:sz="4" w:space="0" w:color="000000"/>
              <w:right w:val="single" w:sz="4" w:space="0" w:color="000000"/>
            </w:tcBorders>
          </w:tcPr>
          <w:p w14:paraId="4F89C758"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79,49</w:t>
            </w:r>
          </w:p>
        </w:tc>
      </w:tr>
      <w:tr w:rsidR="00782A76" w:rsidRPr="00BF49F0" w14:paraId="2EA3416B"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73CD695A"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5</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2A4FA2CC"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Sadzarka 1-osobowa</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4C2544C0"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235,35</w:t>
            </w:r>
          </w:p>
        </w:tc>
        <w:tc>
          <w:tcPr>
            <w:tcW w:w="875" w:type="pct"/>
            <w:tcBorders>
              <w:top w:val="single" w:sz="4" w:space="0" w:color="000000"/>
              <w:left w:val="single" w:sz="4" w:space="0" w:color="000000"/>
              <w:bottom w:val="single" w:sz="4" w:space="0" w:color="000000"/>
              <w:right w:val="single" w:sz="4" w:space="0" w:color="000000"/>
            </w:tcBorders>
          </w:tcPr>
          <w:p w14:paraId="4CCB4F05"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289,48</w:t>
            </w:r>
          </w:p>
        </w:tc>
      </w:tr>
      <w:tr w:rsidR="00782A76" w:rsidRPr="00BF49F0" w14:paraId="4D1A18A5"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48116E1A"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6</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5FB9B92E"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Wał Krokowskiego</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7301FC77"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66,87</w:t>
            </w:r>
          </w:p>
        </w:tc>
        <w:tc>
          <w:tcPr>
            <w:tcW w:w="875" w:type="pct"/>
            <w:tcBorders>
              <w:top w:val="single" w:sz="4" w:space="0" w:color="000000"/>
              <w:left w:val="single" w:sz="4" w:space="0" w:color="000000"/>
              <w:bottom w:val="single" w:sz="4" w:space="0" w:color="000000"/>
              <w:right w:val="single" w:sz="4" w:space="0" w:color="000000"/>
            </w:tcBorders>
          </w:tcPr>
          <w:p w14:paraId="2E3F4A82"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82,25</w:t>
            </w:r>
          </w:p>
        </w:tc>
      </w:tr>
      <w:tr w:rsidR="00782A76" w:rsidRPr="00BF49F0" w14:paraId="59B7B99E"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7D304D5A"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7</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4114669D"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Wyorywacz z aktywnym rusztem „</w:t>
            </w:r>
            <w:proofErr w:type="spellStart"/>
            <w:r w:rsidRPr="00782A76">
              <w:rPr>
                <w:rFonts w:ascii="Cambria" w:hAnsi="Cambria" w:cs="Arial"/>
                <w:color w:val="000000"/>
                <w:sz w:val="22"/>
                <w:szCs w:val="22"/>
              </w:rPr>
              <w:t>Egedal</w:t>
            </w:r>
            <w:proofErr w:type="spellEnd"/>
            <w:r w:rsidRPr="00782A76">
              <w:rPr>
                <w:rFonts w:ascii="Cambria" w:hAnsi="Cambria" w:cs="Arial"/>
                <w:color w:val="000000"/>
                <w:sz w:val="22"/>
                <w:szCs w:val="22"/>
              </w:rPr>
              <w:t>”</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46B164AF"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16,90</w:t>
            </w:r>
          </w:p>
        </w:tc>
        <w:tc>
          <w:tcPr>
            <w:tcW w:w="875" w:type="pct"/>
            <w:tcBorders>
              <w:top w:val="single" w:sz="4" w:space="0" w:color="000000"/>
              <w:left w:val="single" w:sz="4" w:space="0" w:color="000000"/>
              <w:bottom w:val="single" w:sz="4" w:space="0" w:color="000000"/>
              <w:right w:val="single" w:sz="4" w:space="0" w:color="000000"/>
            </w:tcBorders>
          </w:tcPr>
          <w:p w14:paraId="1E706AA3"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20,79</w:t>
            </w:r>
          </w:p>
        </w:tc>
      </w:tr>
      <w:tr w:rsidR="00782A76" w:rsidRPr="00BF49F0" w14:paraId="45A7FD98"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7858CA65"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8</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01598965"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Podcinacz bez ramy</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62F88F2D" w14:textId="77777777" w:rsidR="00782A76" w:rsidRPr="00782A76" w:rsidRDefault="003E59C0"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14,57</w:t>
            </w:r>
          </w:p>
        </w:tc>
        <w:tc>
          <w:tcPr>
            <w:tcW w:w="875" w:type="pct"/>
            <w:tcBorders>
              <w:top w:val="single" w:sz="4" w:space="0" w:color="000000"/>
              <w:left w:val="single" w:sz="4" w:space="0" w:color="000000"/>
              <w:bottom w:val="single" w:sz="4" w:space="0" w:color="000000"/>
              <w:right w:val="single" w:sz="4" w:space="0" w:color="000000"/>
            </w:tcBorders>
          </w:tcPr>
          <w:p w14:paraId="7499A6FC"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17,92</w:t>
            </w:r>
          </w:p>
        </w:tc>
      </w:tr>
      <w:tr w:rsidR="00782A76" w:rsidRPr="00BF49F0" w14:paraId="114AC4AA"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58B8875C"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9</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3A2DB7C7"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Kultywator „</w:t>
            </w:r>
            <w:proofErr w:type="spellStart"/>
            <w:r w:rsidRPr="00782A76">
              <w:rPr>
                <w:rFonts w:ascii="Cambria" w:hAnsi="Cambria" w:cs="Arial"/>
                <w:color w:val="000000"/>
                <w:sz w:val="22"/>
                <w:szCs w:val="22"/>
              </w:rPr>
              <w:t>Egedal</w:t>
            </w:r>
            <w:proofErr w:type="spellEnd"/>
            <w:r w:rsidRPr="00782A76">
              <w:rPr>
                <w:rFonts w:ascii="Cambria" w:hAnsi="Cambria" w:cs="Arial"/>
                <w:color w:val="000000"/>
                <w:sz w:val="22"/>
                <w:szCs w:val="22"/>
              </w:rPr>
              <w:t>”</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06F02197"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10,94</w:t>
            </w:r>
          </w:p>
        </w:tc>
        <w:tc>
          <w:tcPr>
            <w:tcW w:w="875" w:type="pct"/>
            <w:tcBorders>
              <w:top w:val="single" w:sz="4" w:space="0" w:color="000000"/>
              <w:left w:val="single" w:sz="4" w:space="0" w:color="000000"/>
              <w:bottom w:val="single" w:sz="4" w:space="0" w:color="000000"/>
              <w:right w:val="single" w:sz="4" w:space="0" w:color="000000"/>
            </w:tcBorders>
          </w:tcPr>
          <w:p w14:paraId="45455E98"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13,46</w:t>
            </w:r>
          </w:p>
        </w:tc>
      </w:tr>
      <w:tr w:rsidR="00782A76" w:rsidRPr="00BF49F0" w14:paraId="46754EC7"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7C676042"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10</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24E4AE27"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Siewnik „</w:t>
            </w:r>
            <w:proofErr w:type="spellStart"/>
            <w:r w:rsidRPr="00782A76">
              <w:rPr>
                <w:rFonts w:ascii="Cambria" w:hAnsi="Cambria" w:cs="Arial"/>
                <w:color w:val="000000"/>
                <w:sz w:val="22"/>
                <w:szCs w:val="22"/>
              </w:rPr>
              <w:t>Egedal</w:t>
            </w:r>
            <w:proofErr w:type="spellEnd"/>
            <w:r w:rsidRPr="00782A76">
              <w:rPr>
                <w:rFonts w:ascii="Cambria" w:hAnsi="Cambria" w:cs="Arial"/>
                <w:color w:val="000000"/>
                <w:sz w:val="22"/>
                <w:szCs w:val="22"/>
              </w:rPr>
              <w:t>”</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73F9D07A"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15,25</w:t>
            </w:r>
          </w:p>
        </w:tc>
        <w:tc>
          <w:tcPr>
            <w:tcW w:w="875" w:type="pct"/>
            <w:tcBorders>
              <w:top w:val="single" w:sz="4" w:space="0" w:color="000000"/>
              <w:left w:val="single" w:sz="4" w:space="0" w:color="000000"/>
              <w:bottom w:val="single" w:sz="4" w:space="0" w:color="000000"/>
              <w:right w:val="single" w:sz="4" w:space="0" w:color="000000"/>
            </w:tcBorders>
          </w:tcPr>
          <w:p w14:paraId="51BFCF02"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18,76</w:t>
            </w:r>
          </w:p>
        </w:tc>
      </w:tr>
      <w:tr w:rsidR="00782A76" w:rsidRPr="00BF49F0" w14:paraId="3DCEB9B7"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1D5BF3F9"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11</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6BAB5C77"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Rozsiewacz nawozów „</w:t>
            </w:r>
            <w:proofErr w:type="spellStart"/>
            <w:r w:rsidRPr="00782A76">
              <w:rPr>
                <w:rFonts w:ascii="Cambria" w:hAnsi="Cambria" w:cs="Arial"/>
                <w:color w:val="000000"/>
                <w:sz w:val="22"/>
                <w:szCs w:val="22"/>
              </w:rPr>
              <w:t>Egedal</w:t>
            </w:r>
            <w:proofErr w:type="spellEnd"/>
            <w:r w:rsidRPr="00782A76">
              <w:rPr>
                <w:rFonts w:ascii="Cambria" w:hAnsi="Cambria" w:cs="Arial"/>
                <w:color w:val="000000"/>
                <w:sz w:val="22"/>
                <w:szCs w:val="22"/>
              </w:rPr>
              <w:t>”</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2807263C"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4,97</w:t>
            </w:r>
          </w:p>
        </w:tc>
        <w:tc>
          <w:tcPr>
            <w:tcW w:w="875" w:type="pct"/>
            <w:tcBorders>
              <w:top w:val="single" w:sz="4" w:space="0" w:color="000000"/>
              <w:left w:val="single" w:sz="4" w:space="0" w:color="000000"/>
              <w:bottom w:val="single" w:sz="4" w:space="0" w:color="000000"/>
              <w:right w:val="single" w:sz="4" w:space="0" w:color="000000"/>
            </w:tcBorders>
          </w:tcPr>
          <w:p w14:paraId="35529FF1"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6,11</w:t>
            </w:r>
          </w:p>
        </w:tc>
      </w:tr>
      <w:tr w:rsidR="00782A76" w:rsidRPr="00BF49F0" w14:paraId="6EFF996C"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3EB7812A"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12</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20E30060"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Agregat uprawowy leśny</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3F922DBB"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2,65</w:t>
            </w:r>
          </w:p>
        </w:tc>
        <w:tc>
          <w:tcPr>
            <w:tcW w:w="875" w:type="pct"/>
            <w:tcBorders>
              <w:top w:val="single" w:sz="4" w:space="0" w:color="000000"/>
              <w:left w:val="single" w:sz="4" w:space="0" w:color="000000"/>
              <w:bottom w:val="single" w:sz="4" w:space="0" w:color="000000"/>
              <w:right w:val="single" w:sz="4" w:space="0" w:color="000000"/>
            </w:tcBorders>
          </w:tcPr>
          <w:p w14:paraId="65F12404"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3,26</w:t>
            </w:r>
          </w:p>
        </w:tc>
      </w:tr>
      <w:tr w:rsidR="00782A76" w:rsidRPr="00BF49F0" w14:paraId="37EC88CC"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5EADBA9F"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13</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49DD3F4D"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Pług rolniczy trójskibowy</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47D24922"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8,62</w:t>
            </w:r>
          </w:p>
        </w:tc>
        <w:tc>
          <w:tcPr>
            <w:tcW w:w="875" w:type="pct"/>
            <w:tcBorders>
              <w:top w:val="single" w:sz="4" w:space="0" w:color="000000"/>
              <w:left w:val="single" w:sz="4" w:space="0" w:color="000000"/>
              <w:bottom w:val="single" w:sz="4" w:space="0" w:color="000000"/>
              <w:right w:val="single" w:sz="4" w:space="0" w:color="000000"/>
            </w:tcBorders>
          </w:tcPr>
          <w:p w14:paraId="694C8739"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10,60</w:t>
            </w:r>
          </w:p>
        </w:tc>
      </w:tr>
      <w:tr w:rsidR="00782A76" w:rsidRPr="00BF49F0" w14:paraId="70F2FD07"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0848D3F4"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14</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6CF7E2F2"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Wyorywacz z podcinaczem</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7CCA5DAA"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10,27</w:t>
            </w:r>
          </w:p>
        </w:tc>
        <w:tc>
          <w:tcPr>
            <w:tcW w:w="875" w:type="pct"/>
            <w:tcBorders>
              <w:top w:val="single" w:sz="4" w:space="0" w:color="000000"/>
              <w:left w:val="single" w:sz="4" w:space="0" w:color="000000"/>
              <w:bottom w:val="single" w:sz="4" w:space="0" w:color="000000"/>
              <w:right w:val="single" w:sz="4" w:space="0" w:color="000000"/>
            </w:tcBorders>
          </w:tcPr>
          <w:p w14:paraId="7A78376B"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12,63</w:t>
            </w:r>
          </w:p>
        </w:tc>
      </w:tr>
      <w:tr w:rsidR="00782A76" w:rsidRPr="00BF49F0" w14:paraId="719F44F5"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34E1EACF"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15</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59F9C504"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Glebogryzarka KRUK 1,8-UNIA</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5E07FEAC"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5,62</w:t>
            </w:r>
          </w:p>
        </w:tc>
        <w:tc>
          <w:tcPr>
            <w:tcW w:w="875" w:type="pct"/>
            <w:tcBorders>
              <w:top w:val="single" w:sz="4" w:space="0" w:color="000000"/>
              <w:left w:val="single" w:sz="4" w:space="0" w:color="000000"/>
              <w:bottom w:val="single" w:sz="4" w:space="0" w:color="000000"/>
              <w:right w:val="single" w:sz="4" w:space="0" w:color="000000"/>
            </w:tcBorders>
          </w:tcPr>
          <w:p w14:paraId="73C1EC9D"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6,92</w:t>
            </w:r>
          </w:p>
        </w:tc>
      </w:tr>
      <w:tr w:rsidR="00782A76" w:rsidRPr="00BF49F0" w14:paraId="45620244"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06256A03"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16</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6460A411"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proofErr w:type="spellStart"/>
            <w:r w:rsidRPr="00782A76">
              <w:rPr>
                <w:rFonts w:ascii="Cambria" w:hAnsi="Cambria" w:cs="Arial"/>
                <w:color w:val="000000"/>
                <w:sz w:val="22"/>
                <w:szCs w:val="22"/>
              </w:rPr>
              <w:t>Szparownik</w:t>
            </w:r>
            <w:proofErr w:type="spellEnd"/>
            <w:r w:rsidRPr="00782A76">
              <w:rPr>
                <w:rFonts w:ascii="Cambria" w:hAnsi="Cambria" w:cs="Arial"/>
                <w:color w:val="000000"/>
                <w:sz w:val="22"/>
                <w:szCs w:val="22"/>
              </w:rPr>
              <w:t xml:space="preserve"> „</w:t>
            </w:r>
            <w:proofErr w:type="spellStart"/>
            <w:r w:rsidRPr="00782A76">
              <w:rPr>
                <w:rFonts w:ascii="Cambria" w:hAnsi="Cambria" w:cs="Arial"/>
                <w:color w:val="000000"/>
                <w:sz w:val="22"/>
                <w:szCs w:val="22"/>
              </w:rPr>
              <w:t>Egedal</w:t>
            </w:r>
            <w:proofErr w:type="spellEnd"/>
            <w:r w:rsidRPr="00782A76">
              <w:rPr>
                <w:rFonts w:ascii="Cambria" w:hAnsi="Cambria" w:cs="Arial"/>
                <w:color w:val="000000"/>
                <w:sz w:val="22"/>
                <w:szCs w:val="22"/>
              </w:rPr>
              <w:t>”</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6A831C1B"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15,90</w:t>
            </w:r>
          </w:p>
        </w:tc>
        <w:tc>
          <w:tcPr>
            <w:tcW w:w="875" w:type="pct"/>
            <w:tcBorders>
              <w:top w:val="single" w:sz="4" w:space="0" w:color="000000"/>
              <w:left w:val="single" w:sz="4" w:space="0" w:color="000000"/>
              <w:bottom w:val="single" w:sz="4" w:space="0" w:color="000000"/>
              <w:right w:val="single" w:sz="4" w:space="0" w:color="000000"/>
            </w:tcBorders>
          </w:tcPr>
          <w:p w14:paraId="42DA2248"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19,56</w:t>
            </w:r>
          </w:p>
        </w:tc>
      </w:tr>
      <w:tr w:rsidR="00782A76" w:rsidRPr="00BF49F0" w14:paraId="10B243C0"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5BFDC9F0"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17</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3238D0DC"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Rozsiewacz nawozów „Bąk”</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48B14523"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2,65</w:t>
            </w:r>
          </w:p>
        </w:tc>
        <w:tc>
          <w:tcPr>
            <w:tcW w:w="875" w:type="pct"/>
            <w:tcBorders>
              <w:top w:val="single" w:sz="4" w:space="0" w:color="000000"/>
              <w:left w:val="single" w:sz="4" w:space="0" w:color="000000"/>
              <w:bottom w:val="single" w:sz="4" w:space="0" w:color="000000"/>
              <w:right w:val="single" w:sz="4" w:space="0" w:color="000000"/>
            </w:tcBorders>
          </w:tcPr>
          <w:p w14:paraId="53B638EA"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3,26</w:t>
            </w:r>
          </w:p>
        </w:tc>
      </w:tr>
      <w:tr w:rsidR="00782A76" w:rsidRPr="00BF49F0" w14:paraId="28C456C7" w14:textId="77777777" w:rsidTr="00BC5F09">
        <w:trPr>
          <w:trHeight w:val="251"/>
        </w:trPr>
        <w:tc>
          <w:tcPr>
            <w:tcW w:w="336" w:type="pct"/>
            <w:tcBorders>
              <w:top w:val="single" w:sz="4" w:space="0" w:color="000000"/>
              <w:left w:val="single" w:sz="4" w:space="0" w:color="000000"/>
              <w:bottom w:val="single" w:sz="4" w:space="0" w:color="000000"/>
              <w:right w:val="single" w:sz="4" w:space="0" w:color="000000"/>
            </w:tcBorders>
          </w:tcPr>
          <w:p w14:paraId="21DDCEF4"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18</w:t>
            </w:r>
          </w:p>
        </w:tc>
        <w:tc>
          <w:tcPr>
            <w:tcW w:w="2820" w:type="pct"/>
            <w:tcBorders>
              <w:top w:val="single" w:sz="4" w:space="0" w:color="000000"/>
              <w:left w:val="single" w:sz="4" w:space="0" w:color="000000"/>
              <w:bottom w:val="single" w:sz="4" w:space="0" w:color="000000"/>
              <w:right w:val="single" w:sz="4" w:space="0" w:color="000000"/>
            </w:tcBorders>
            <w:shd w:val="clear" w:color="auto" w:fill="auto"/>
          </w:tcPr>
          <w:p w14:paraId="555934F1" w14:textId="77777777" w:rsidR="00782A76" w:rsidRPr="00782A76" w:rsidRDefault="00782A76" w:rsidP="00782A76">
            <w:pPr>
              <w:suppressAutoHyphens w:val="0"/>
              <w:spacing w:before="120" w:after="120"/>
              <w:ind w:left="567" w:hanging="567"/>
              <w:jc w:val="both"/>
              <w:rPr>
                <w:rFonts w:ascii="Cambria" w:hAnsi="Cambria" w:cs="Arial"/>
                <w:color w:val="000000"/>
                <w:sz w:val="22"/>
                <w:szCs w:val="22"/>
              </w:rPr>
            </w:pPr>
            <w:r w:rsidRPr="00782A76">
              <w:rPr>
                <w:rFonts w:ascii="Cambria" w:hAnsi="Cambria" w:cs="Arial"/>
                <w:color w:val="000000"/>
                <w:sz w:val="22"/>
                <w:szCs w:val="22"/>
              </w:rPr>
              <w:t>Kultywator</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5A50D445"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8,62</w:t>
            </w:r>
          </w:p>
        </w:tc>
        <w:tc>
          <w:tcPr>
            <w:tcW w:w="875" w:type="pct"/>
            <w:tcBorders>
              <w:top w:val="single" w:sz="4" w:space="0" w:color="000000"/>
              <w:left w:val="single" w:sz="4" w:space="0" w:color="000000"/>
              <w:bottom w:val="single" w:sz="4" w:space="0" w:color="000000"/>
              <w:right w:val="single" w:sz="4" w:space="0" w:color="000000"/>
            </w:tcBorders>
          </w:tcPr>
          <w:p w14:paraId="69EC4949" w14:textId="77777777" w:rsidR="00782A76" w:rsidRPr="00782A76" w:rsidRDefault="005F7D7C" w:rsidP="00782A76">
            <w:pPr>
              <w:suppressAutoHyphens w:val="0"/>
              <w:spacing w:before="120" w:after="120"/>
              <w:ind w:left="567" w:hanging="567"/>
              <w:jc w:val="both"/>
              <w:rPr>
                <w:rFonts w:ascii="Cambria" w:hAnsi="Cambria" w:cs="Arial"/>
                <w:color w:val="000000"/>
                <w:sz w:val="22"/>
                <w:szCs w:val="22"/>
              </w:rPr>
            </w:pPr>
            <w:r>
              <w:rPr>
                <w:rFonts w:ascii="Cambria" w:hAnsi="Cambria" w:cs="Arial"/>
                <w:color w:val="000000"/>
                <w:sz w:val="22"/>
                <w:szCs w:val="22"/>
              </w:rPr>
              <w:t>11,71</w:t>
            </w:r>
          </w:p>
        </w:tc>
      </w:tr>
    </w:tbl>
    <w:p w14:paraId="0F41E14B" w14:textId="77777777" w:rsidR="00E80AB9" w:rsidRPr="00FD783A" w:rsidRDefault="00E80AB9" w:rsidP="00E80AB9">
      <w:pPr>
        <w:suppressAutoHyphens w:val="0"/>
        <w:spacing w:before="120" w:after="120"/>
        <w:ind w:left="567" w:hanging="567"/>
        <w:jc w:val="both"/>
        <w:rPr>
          <w:rFonts w:ascii="Cambria" w:hAnsi="Cambria"/>
          <w:sz w:val="22"/>
          <w:szCs w:val="22"/>
        </w:rPr>
      </w:pPr>
      <w:r>
        <w:rPr>
          <w:rFonts w:ascii="Cambria" w:eastAsia="SimSun" w:hAnsi="Cambria" w:cs="Arial"/>
          <w:sz w:val="22"/>
          <w:szCs w:val="22"/>
          <w:lang w:eastAsia="pl-PL"/>
        </w:rPr>
        <w:t xml:space="preserve">3.   </w:t>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6D6CBB48" w14:textId="77777777" w:rsidR="00E80AB9" w:rsidRPr="00E55208" w:rsidRDefault="00E80AB9" w:rsidP="00E80AB9">
      <w:pPr>
        <w:suppressAutoHyphens w:val="0"/>
        <w:spacing w:before="120"/>
        <w:ind w:left="567" w:hanging="567"/>
        <w:jc w:val="both"/>
        <w:rPr>
          <w:rFonts w:ascii="Cambria" w:eastAsia="Calibri" w:hAnsi="Cambria" w:cs="Calibri Light"/>
          <w:sz w:val="22"/>
          <w:szCs w:val="22"/>
          <w:lang w:eastAsia="en-US"/>
        </w:rPr>
      </w:pPr>
      <w:r>
        <w:rPr>
          <w:rFonts w:ascii="Cambria" w:eastAsia="SimSun" w:hAnsi="Cambria" w:cs="Arial"/>
          <w:sz w:val="22"/>
          <w:szCs w:val="22"/>
          <w:lang w:eastAsia="pl-PL"/>
        </w:rPr>
        <w:t>4</w:t>
      </w:r>
      <w:r w:rsidRPr="00E55208">
        <w:rPr>
          <w:rFonts w:ascii="Cambria" w:eastAsia="SimSun" w:hAnsi="Cambria" w:cs="Arial"/>
          <w:sz w:val="22"/>
          <w:szCs w:val="22"/>
          <w:lang w:eastAsia="pl-PL"/>
        </w:rPr>
        <w:t>.</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7F59AC78" w14:textId="77777777" w:rsidR="00E80AB9" w:rsidRPr="00E55208" w:rsidRDefault="00E80AB9" w:rsidP="00E80AB9">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 xml:space="preserve">Wskaźnik GUS w I kwartale roku 2024, z zastrzeżeniem, że jeżeli Umowa została zawarta po </w:t>
      </w:r>
      <w:bookmarkStart w:id="1" w:name="_Hlk116975612"/>
      <w:r w:rsidRPr="00E55208">
        <w:rPr>
          <w:rFonts w:ascii="Cambria" w:eastAsia="Calibri" w:hAnsi="Cambria" w:cs="Calibri Light"/>
          <w:sz w:val="22"/>
          <w:szCs w:val="22"/>
          <w:lang w:eastAsia="en-US"/>
        </w:rPr>
        <w:t xml:space="preserve">ogłoszeniu komunikatu Prezesa Głównego Urzędu Statystycznego </w:t>
      </w:r>
      <w:r w:rsidRPr="00E55208">
        <w:rPr>
          <w:rFonts w:ascii="Cambria" w:eastAsia="Calibri" w:hAnsi="Cambria" w:cs="Calibri Light"/>
          <w:sz w:val="22"/>
          <w:szCs w:val="22"/>
          <w:lang w:eastAsia="en-US"/>
        </w:rPr>
        <w:lastRenderedPageBreak/>
        <w:t xml:space="preserve">podającego Wskaźnik GUS w I kwartale </w:t>
      </w:r>
      <w:bookmarkEnd w:id="1"/>
      <w:r w:rsidRPr="00E55208">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2" w:name="_Hlk116975564"/>
      <w:r w:rsidRPr="00E55208">
        <w:rPr>
          <w:rFonts w:ascii="Cambria" w:eastAsia="Calibri" w:hAnsi="Cambria" w:cs="Calibri Light"/>
          <w:sz w:val="22"/>
          <w:szCs w:val="22"/>
          <w:lang w:eastAsia="en-US"/>
        </w:rPr>
        <w:t xml:space="preserve">Prezesa Głównego Urzędu Statystycznego podającego Wskaźnik GUS </w:t>
      </w:r>
      <w:bookmarkEnd w:id="2"/>
      <w:r w:rsidRPr="00E55208">
        <w:rPr>
          <w:rFonts w:ascii="Cambria" w:eastAsia="Calibri" w:hAnsi="Cambria" w:cs="Calibri Light"/>
          <w:sz w:val="22"/>
          <w:szCs w:val="22"/>
          <w:lang w:eastAsia="en-US"/>
        </w:rPr>
        <w:t>(„I Wskaźnik GUS”);</w:t>
      </w:r>
    </w:p>
    <w:p w14:paraId="2E3A666A" w14:textId="77777777" w:rsidR="00E80AB9" w:rsidRPr="00E55208" w:rsidRDefault="00E80AB9" w:rsidP="00E80AB9">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 xml:space="preserve">Wskaźnik GUS w II kwartale roku 2024 z zastrzeżeniem, że jeżeli Umowa została zawarta po ogłoszeniu komunikatu Prezesa Głównego Urzędu Statystycznego podającego Wskaźnik GUS w I kwartale roku 2024, </w:t>
      </w:r>
      <w:bookmarkStart w:id="3" w:name="_Hlk116914429"/>
      <w:r w:rsidRPr="00E55208">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3"/>
      <w:r w:rsidRPr="00E55208">
        <w:rPr>
          <w:rFonts w:ascii="Cambria" w:eastAsia="Calibri" w:hAnsi="Cambria" w:cs="Calibri Light"/>
          <w:sz w:val="22"/>
          <w:szCs w:val="22"/>
          <w:lang w:eastAsia="en-US"/>
        </w:rPr>
        <w:t xml:space="preserve"> („II Wskaźnik GUS”)</w:t>
      </w:r>
    </w:p>
    <w:p w14:paraId="1177BCDD" w14:textId="77777777" w:rsidR="00E80AB9" w:rsidRPr="00E55208" w:rsidRDefault="00E80AB9" w:rsidP="00E80AB9">
      <w:pPr>
        <w:suppressAutoHyphens w:val="0"/>
        <w:spacing w:before="120"/>
        <w:ind w:left="567" w:hanging="567"/>
        <w:jc w:val="both"/>
        <w:rPr>
          <w:rFonts w:ascii="Cambria" w:eastAsia="SimSun" w:hAnsi="Cambria" w:cs="Arial"/>
          <w:sz w:val="22"/>
          <w:szCs w:val="22"/>
          <w:lang w:eastAsia="pl-PL"/>
        </w:rPr>
      </w:pPr>
      <w:r>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39952149" w14:textId="77777777" w:rsidR="00E80AB9" w:rsidRPr="00E55208" w:rsidRDefault="00E80AB9" w:rsidP="00E80AB9">
      <w:pPr>
        <w:suppressAutoHyphens w:val="0"/>
        <w:spacing w:before="120"/>
        <w:ind w:left="567" w:hanging="567"/>
        <w:jc w:val="both"/>
        <w:rPr>
          <w:rFonts w:ascii="Cambria" w:eastAsia="Calibri" w:hAnsi="Cambria" w:cs="Calibri Light"/>
          <w:sz w:val="22"/>
          <w:szCs w:val="22"/>
          <w:lang w:eastAsia="en-US"/>
        </w:rPr>
      </w:pPr>
      <w:r>
        <w:rPr>
          <w:rFonts w:ascii="Cambria" w:eastAsia="SimSun" w:hAnsi="Cambria" w:cs="Arial"/>
          <w:sz w:val="22"/>
          <w:szCs w:val="22"/>
          <w:lang w:eastAsia="pl-PL"/>
        </w:rPr>
        <w:t>6</w:t>
      </w:r>
      <w:r w:rsidRPr="00E55208">
        <w:rPr>
          <w:rFonts w:ascii="Cambria" w:eastAsia="SimSun" w:hAnsi="Cambria" w:cs="Arial"/>
          <w:sz w:val="22"/>
          <w:szCs w:val="22"/>
          <w:lang w:eastAsia="pl-PL"/>
        </w:rPr>
        <w:t>.</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292AAD6F" w14:textId="77777777" w:rsidR="00E80AB9" w:rsidRPr="00E55208" w:rsidRDefault="00E80AB9" w:rsidP="00E80AB9">
      <w:pPr>
        <w:suppressAutoHyphens w:val="0"/>
        <w:spacing w:before="12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7</w:t>
      </w:r>
      <w:r w:rsidRPr="00E55208">
        <w:rPr>
          <w:rFonts w:ascii="Cambria" w:eastAsia="Calibri" w:hAnsi="Cambria" w:cs="Calibri Light"/>
          <w:sz w:val="22"/>
          <w:szCs w:val="22"/>
          <w:lang w:eastAsia="en-US"/>
        </w:rPr>
        <w:t>.</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654C52D7" w14:textId="77777777" w:rsidR="00E80AB9" w:rsidRPr="00E55208" w:rsidRDefault="00E80AB9" w:rsidP="00E80AB9">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C12E1F0" w14:textId="77777777" w:rsidR="00E80AB9" w:rsidRPr="00E55208" w:rsidRDefault="00E80AB9" w:rsidP="00E80AB9">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B729A3E" w14:textId="77777777" w:rsidR="00E80AB9" w:rsidRPr="00E55208" w:rsidRDefault="00E80AB9" w:rsidP="00E80AB9">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3693FF23" w14:textId="77777777" w:rsidR="00E80AB9" w:rsidRPr="00E55208" w:rsidRDefault="00E80AB9" w:rsidP="00E80AB9">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66AFA78C" w14:textId="77777777" w:rsidR="00E80AB9" w:rsidRPr="00E55208" w:rsidRDefault="00E80AB9" w:rsidP="00E80AB9">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7BBB8AC9" w14:textId="77777777" w:rsidR="00E80AB9" w:rsidRPr="00E55208" w:rsidRDefault="00E80AB9" w:rsidP="00E80AB9">
      <w:pPr>
        <w:suppressAutoHyphens w:val="0"/>
        <w:spacing w:before="120"/>
        <w:ind w:left="2268" w:hanging="850"/>
        <w:jc w:val="both"/>
        <w:rPr>
          <w:rFonts w:ascii="Cambria" w:eastAsia="Calibri" w:hAnsi="Cambria" w:cs="Calibri Light"/>
          <w:sz w:val="22"/>
          <w:szCs w:val="22"/>
          <w:lang w:eastAsia="en-US"/>
        </w:rPr>
      </w:pPr>
      <w:bookmarkStart w:id="4" w:name="_Hlk116648587"/>
      <w:r w:rsidRPr="00E55208">
        <w:rPr>
          <w:rFonts w:ascii="Cambria" w:eastAsia="Calibri" w:hAnsi="Cambria" w:cs="Calibri Light"/>
          <w:sz w:val="22"/>
          <w:szCs w:val="22"/>
          <w:lang w:eastAsia="en-US"/>
        </w:rPr>
        <w:t xml:space="preserve">Z zastrzeżeniem, że w przypadku, gdy: </w:t>
      </w:r>
    </w:p>
    <w:p w14:paraId="64C8348F" w14:textId="77777777" w:rsidR="00E80AB9" w:rsidRPr="00E55208" w:rsidRDefault="00E80AB9" w:rsidP="00E80AB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6F952F62" w14:textId="77777777" w:rsidR="00E80AB9" w:rsidRPr="00E55208" w:rsidRDefault="00E80AB9" w:rsidP="00E80AB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bookmarkEnd w:id="4"/>
    <w:p w14:paraId="4947AFD9" w14:textId="77777777" w:rsidR="00E80AB9" w:rsidRPr="00E55208" w:rsidRDefault="00E80AB9" w:rsidP="00E80AB9">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5E31EB60" w14:textId="77777777" w:rsidR="00E80AB9" w:rsidRPr="00E55208" w:rsidRDefault="00E80AB9" w:rsidP="00E80AB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3C1FB005" w14:textId="77777777" w:rsidR="00E80AB9" w:rsidRPr="00E55208" w:rsidRDefault="00E80AB9" w:rsidP="00E80AB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26B08A1B" w14:textId="77777777" w:rsidR="00E80AB9" w:rsidRPr="00E55208" w:rsidRDefault="00E80AB9" w:rsidP="00E80AB9">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5DAF02ED" w14:textId="77777777" w:rsidR="00E80AB9" w:rsidRPr="00E55208" w:rsidRDefault="00E80AB9" w:rsidP="00E80AB9">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1E102520" w14:textId="77777777" w:rsidR="00E80AB9" w:rsidRPr="00E55208" w:rsidRDefault="00E80AB9" w:rsidP="00E80AB9">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6C6D0D18" w14:textId="77777777" w:rsidR="00E80AB9" w:rsidRPr="00E55208" w:rsidRDefault="00E80AB9" w:rsidP="00E80AB9">
      <w:pPr>
        <w:suppressAutoHyphens w:val="0"/>
        <w:spacing w:before="120"/>
        <w:ind w:left="567" w:hanging="567"/>
        <w:jc w:val="both"/>
        <w:rPr>
          <w:rFonts w:ascii="Cambria" w:eastAsia="Calibri" w:hAnsi="Cambria" w:cs="Calibri Light"/>
          <w:sz w:val="22"/>
          <w:szCs w:val="22"/>
          <w:lang w:eastAsia="en-US"/>
        </w:rPr>
      </w:pPr>
      <w:r>
        <w:rPr>
          <w:rFonts w:ascii="Cambria" w:eastAsia="Calibri" w:hAnsi="Cambria" w:cs="Calibri Light"/>
          <w:sz w:val="22"/>
          <w:szCs w:val="22"/>
          <w:lang w:eastAsia="en-US"/>
        </w:rPr>
        <w:t>8</w:t>
      </w:r>
      <w:r w:rsidRPr="00E55208">
        <w:rPr>
          <w:rFonts w:ascii="Cambria" w:eastAsia="Calibri" w:hAnsi="Cambria" w:cs="Calibri Light"/>
          <w:sz w:val="22"/>
          <w:szCs w:val="22"/>
          <w:lang w:eastAsia="en-US"/>
        </w:rPr>
        <w:t>.</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E9C5512" w14:textId="77777777" w:rsidR="002653EA" w:rsidRPr="00492353" w:rsidRDefault="002653EA" w:rsidP="002A0FEC">
      <w:pPr>
        <w:suppressAutoHyphens w:val="0"/>
        <w:spacing w:before="120" w:after="120"/>
        <w:ind w:left="567"/>
        <w:rPr>
          <w:rFonts w:ascii="Cambria" w:hAnsi="Cambria"/>
          <w:b/>
          <w:bCs/>
          <w:sz w:val="22"/>
          <w:szCs w:val="22"/>
        </w:rPr>
      </w:pPr>
    </w:p>
    <w:p w14:paraId="3E78570D" w14:textId="77777777"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p>
    <w:p w14:paraId="29B05A73" w14:textId="77777777" w:rsidR="00833B58"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Warunki płatności</w:t>
      </w:r>
    </w:p>
    <w:p w14:paraId="6D8AC79D" w14:textId="77777777" w:rsidR="005604E1" w:rsidRDefault="005604E1" w:rsidP="00913CDD">
      <w:pPr>
        <w:tabs>
          <w:tab w:val="left" w:pos="780"/>
        </w:tabs>
        <w:suppressAutoHyphens w:val="0"/>
        <w:spacing w:before="120" w:after="120"/>
        <w:rPr>
          <w:rFonts w:ascii="Cambria" w:hAnsi="Cambria"/>
          <w:bCs/>
          <w:sz w:val="22"/>
          <w:szCs w:val="22"/>
        </w:rPr>
      </w:pPr>
    </w:p>
    <w:p w14:paraId="0018CA13" w14:textId="77777777" w:rsidR="00782A76" w:rsidRPr="002A0FEC" w:rsidRDefault="00782A76" w:rsidP="00782A76">
      <w:pPr>
        <w:numPr>
          <w:ilvl w:val="0"/>
          <w:numId w:val="22"/>
        </w:numPr>
        <w:suppressAutoHyphens w:val="0"/>
        <w:spacing w:before="120" w:after="120"/>
        <w:jc w:val="both"/>
        <w:rPr>
          <w:rFonts w:ascii="Cambria" w:hAnsi="Cambria" w:cs="Arial"/>
          <w:sz w:val="22"/>
          <w:szCs w:val="22"/>
          <w:lang w:eastAsia="pl-PL"/>
        </w:rPr>
      </w:pPr>
      <w:r>
        <w:rPr>
          <w:rFonts w:ascii="Cambria" w:hAnsi="Cambria"/>
          <w:sz w:val="22"/>
          <w:szCs w:val="22"/>
        </w:rPr>
        <w:t xml:space="preserve">Czynsz będzie płatny z dołu, na podstawie faktury VAT wystawionej po każdym miesiącu dzierżawy. </w:t>
      </w:r>
    </w:p>
    <w:p w14:paraId="520CEE14" w14:textId="77777777" w:rsidR="00782A76" w:rsidRDefault="00782A76" w:rsidP="00782A76">
      <w:pPr>
        <w:numPr>
          <w:ilvl w:val="0"/>
          <w:numId w:val="22"/>
        </w:numPr>
        <w:suppressAutoHyphens w:val="0"/>
        <w:spacing w:before="120" w:after="120"/>
        <w:jc w:val="both"/>
        <w:rPr>
          <w:rFonts w:ascii="Cambria" w:hAnsi="Cambria" w:cs="Arial"/>
          <w:sz w:val="22"/>
          <w:szCs w:val="22"/>
          <w:lang w:eastAsia="pl-PL"/>
        </w:rPr>
      </w:pPr>
      <w:r>
        <w:rPr>
          <w:rFonts w:ascii="Cambria" w:hAnsi="Cambria"/>
          <w:sz w:val="22"/>
          <w:szCs w:val="22"/>
        </w:rPr>
        <w:t xml:space="preserve">Podstawą płatności Czynszu będzie prawidłowo wystawiona faktura VAT. </w:t>
      </w:r>
      <w:r w:rsidRPr="005604E1">
        <w:rPr>
          <w:rFonts w:ascii="Cambria" w:hAnsi="Cambria"/>
          <w:bCs/>
          <w:sz w:val="22"/>
          <w:szCs w:val="22"/>
        </w:rPr>
        <w:t>Zapłatę za dzierżawę sprzętu należy dokonywać na konto bankowe nr:  BOŚ 59 1540 1056 2105 9137 1508 0002.</w:t>
      </w:r>
    </w:p>
    <w:p w14:paraId="5516516E" w14:textId="77777777" w:rsidR="003C543F" w:rsidRDefault="00782A76" w:rsidP="00782A76">
      <w:pPr>
        <w:numPr>
          <w:ilvl w:val="0"/>
          <w:numId w:val="22"/>
        </w:numPr>
        <w:tabs>
          <w:tab w:val="left" w:pos="780"/>
        </w:tabs>
        <w:suppressAutoHyphens w:val="0"/>
        <w:spacing w:before="120" w:after="120"/>
        <w:jc w:val="both"/>
        <w:rPr>
          <w:rFonts w:ascii="Cambria" w:hAnsi="Cambria" w:cs="Arial"/>
          <w:sz w:val="22"/>
          <w:szCs w:val="22"/>
          <w:lang w:eastAsia="pl-PL"/>
        </w:rPr>
      </w:pPr>
      <w:r w:rsidRPr="003C543F">
        <w:rPr>
          <w:rFonts w:ascii="Cambria" w:hAnsi="Cambria" w:cs="Arial"/>
          <w:sz w:val="22"/>
          <w:szCs w:val="22"/>
          <w:lang w:eastAsia="pl-PL"/>
        </w:rPr>
        <w:t xml:space="preserve">Strony zgodnie oświadczają, iż Czynsz będzie potrącony z wynagrodzenia należnego Dzierżawcy na podstawie Umowy w sprawie Zamówienia Publicznego. </w:t>
      </w:r>
    </w:p>
    <w:p w14:paraId="543EBA1B" w14:textId="77777777" w:rsidR="00782A76" w:rsidRPr="003C543F" w:rsidRDefault="00782A76" w:rsidP="00782A76">
      <w:pPr>
        <w:numPr>
          <w:ilvl w:val="0"/>
          <w:numId w:val="22"/>
        </w:numPr>
        <w:tabs>
          <w:tab w:val="left" w:pos="780"/>
        </w:tabs>
        <w:suppressAutoHyphens w:val="0"/>
        <w:spacing w:before="120" w:after="120"/>
        <w:jc w:val="both"/>
        <w:rPr>
          <w:rFonts w:ascii="Cambria" w:hAnsi="Cambria" w:cs="Arial"/>
          <w:sz w:val="22"/>
          <w:szCs w:val="22"/>
          <w:lang w:eastAsia="pl-PL"/>
        </w:rPr>
      </w:pPr>
      <w:r w:rsidRPr="003C543F">
        <w:rPr>
          <w:rFonts w:ascii="Cambria" w:hAnsi="Cambria" w:cs="Arial"/>
          <w:sz w:val="22"/>
          <w:szCs w:val="22"/>
          <w:lang w:eastAsia="pl-PL"/>
        </w:rPr>
        <w:t>Dzierżawca nie może bez uprzedniej zgody Wydzierżawiającego wyrażonej na piśmie pod rygorem nieważności, przenieść na osobę trzecią jakiejkolwiek wierzytelności wynikającej z Umowy.</w:t>
      </w:r>
    </w:p>
    <w:p w14:paraId="05769326" w14:textId="77777777" w:rsidR="005604E1" w:rsidRPr="005604E1" w:rsidRDefault="005604E1" w:rsidP="00913CDD">
      <w:pPr>
        <w:numPr>
          <w:ilvl w:val="0"/>
          <w:numId w:val="22"/>
        </w:numPr>
        <w:tabs>
          <w:tab w:val="left" w:pos="780"/>
        </w:tabs>
        <w:suppressAutoHyphens w:val="0"/>
        <w:spacing w:before="120" w:after="120"/>
        <w:rPr>
          <w:rFonts w:ascii="Cambria" w:hAnsi="Cambria"/>
          <w:bCs/>
          <w:sz w:val="22"/>
          <w:szCs w:val="22"/>
        </w:rPr>
      </w:pPr>
      <w:r w:rsidRPr="005604E1">
        <w:rPr>
          <w:rFonts w:ascii="Cambria" w:hAnsi="Cambria"/>
          <w:bCs/>
          <w:sz w:val="22"/>
          <w:szCs w:val="22"/>
        </w:rPr>
        <w:t>Dzierżawa będzie naliczana miesięcznie od dnia 1 marca.</w:t>
      </w:r>
    </w:p>
    <w:p w14:paraId="30F7DD84" w14:textId="77777777" w:rsidR="005604E1" w:rsidRPr="005604E1" w:rsidRDefault="005604E1" w:rsidP="00913CDD">
      <w:pPr>
        <w:numPr>
          <w:ilvl w:val="0"/>
          <w:numId w:val="22"/>
        </w:numPr>
        <w:tabs>
          <w:tab w:val="left" w:pos="780"/>
        </w:tabs>
        <w:suppressAutoHyphens w:val="0"/>
        <w:spacing w:before="120" w:after="120"/>
        <w:rPr>
          <w:rFonts w:ascii="Cambria" w:hAnsi="Cambria"/>
          <w:bCs/>
          <w:sz w:val="22"/>
          <w:szCs w:val="22"/>
        </w:rPr>
      </w:pPr>
      <w:r w:rsidRPr="005604E1">
        <w:rPr>
          <w:rFonts w:ascii="Cambria" w:hAnsi="Cambria"/>
          <w:bCs/>
          <w:sz w:val="22"/>
          <w:szCs w:val="22"/>
        </w:rPr>
        <w:t>Zapłata czynszu nastąpi z góry w terminie do 15 dnia każdego miesiąca na podstawie umowy.</w:t>
      </w:r>
    </w:p>
    <w:p w14:paraId="2FF9DA16" w14:textId="77777777" w:rsidR="005604E1" w:rsidRPr="005604E1" w:rsidRDefault="005604E1" w:rsidP="00913CDD">
      <w:pPr>
        <w:numPr>
          <w:ilvl w:val="0"/>
          <w:numId w:val="22"/>
        </w:numPr>
        <w:tabs>
          <w:tab w:val="left" w:pos="780"/>
        </w:tabs>
        <w:suppressAutoHyphens w:val="0"/>
        <w:spacing w:before="120" w:after="120"/>
        <w:rPr>
          <w:rFonts w:ascii="Cambria" w:hAnsi="Cambria"/>
          <w:bCs/>
          <w:sz w:val="22"/>
          <w:szCs w:val="22"/>
        </w:rPr>
      </w:pPr>
      <w:r w:rsidRPr="005604E1">
        <w:rPr>
          <w:rFonts w:ascii="Cambria" w:hAnsi="Cambria"/>
          <w:bCs/>
          <w:sz w:val="22"/>
          <w:szCs w:val="22"/>
        </w:rPr>
        <w:t>Zapłatę za dzierżawę sprzętu należy dokonywać na konto bankowe nr:  BOŚ 59 1540 1056 2105 9137 1508 0002.</w:t>
      </w:r>
    </w:p>
    <w:p w14:paraId="1F303C43" w14:textId="77777777" w:rsidR="00EA2543" w:rsidRPr="00E80AB9" w:rsidRDefault="005604E1" w:rsidP="00E80AB9">
      <w:pPr>
        <w:numPr>
          <w:ilvl w:val="0"/>
          <w:numId w:val="22"/>
        </w:numPr>
        <w:tabs>
          <w:tab w:val="left" w:pos="780"/>
        </w:tabs>
        <w:suppressAutoHyphens w:val="0"/>
        <w:spacing w:before="120" w:after="120"/>
        <w:rPr>
          <w:rFonts w:ascii="Cambria" w:hAnsi="Cambria"/>
          <w:bCs/>
          <w:sz w:val="22"/>
          <w:szCs w:val="22"/>
        </w:rPr>
      </w:pPr>
      <w:r w:rsidRPr="005604E1">
        <w:rPr>
          <w:rFonts w:ascii="Cambria" w:hAnsi="Cambria"/>
          <w:bCs/>
          <w:sz w:val="22"/>
          <w:szCs w:val="22"/>
        </w:rPr>
        <w:t>Opóźnienie w dostarczeniu faktury VAT nie</w:t>
      </w:r>
      <w:r w:rsidR="00913CDD">
        <w:rPr>
          <w:rFonts w:ascii="Cambria" w:hAnsi="Cambria"/>
          <w:bCs/>
          <w:sz w:val="22"/>
          <w:szCs w:val="22"/>
        </w:rPr>
        <w:t xml:space="preserve"> zwalnia dzierżawcy z obowiązku </w:t>
      </w:r>
      <w:r w:rsidRPr="005604E1">
        <w:rPr>
          <w:rFonts w:ascii="Cambria" w:hAnsi="Cambria"/>
          <w:bCs/>
          <w:sz w:val="22"/>
          <w:szCs w:val="22"/>
        </w:rPr>
        <w:t>terminowego rozliczenia dzierżawy.</w:t>
      </w:r>
    </w:p>
    <w:p w14:paraId="188487A5"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2F548C59"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59991024"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600D1ECD"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726383A0"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6EBD7334"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lastRenderedPageBreak/>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74F98940"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241343BA"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121A0A91" w14:textId="77777777" w:rsidR="004E21A8" w:rsidRPr="00492353" w:rsidRDefault="004E21A8" w:rsidP="00861432">
      <w:pPr>
        <w:suppressAutoHyphens w:val="0"/>
        <w:spacing w:before="120" w:after="120"/>
        <w:rPr>
          <w:rFonts w:ascii="Cambria" w:hAnsi="Cambria" w:cs="Arial"/>
          <w:b/>
          <w:sz w:val="22"/>
          <w:szCs w:val="22"/>
          <w:lang w:eastAsia="pl-PL"/>
        </w:rPr>
      </w:pPr>
    </w:p>
    <w:p w14:paraId="0C1427E8"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5"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5"/>
    </w:p>
    <w:p w14:paraId="7C4BB0D7" w14:textId="77777777"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4B579F">
        <w:rPr>
          <w:rFonts w:ascii="Cambria" w:hAnsi="Cambria"/>
          <w:sz w:val="22"/>
          <w:szCs w:val="22"/>
        </w:rPr>
        <w:t xml:space="preserve"> Konstantynowo</w:t>
      </w:r>
      <w:r w:rsidR="00466B01" w:rsidRPr="005B4030">
        <w:rPr>
          <w:rFonts w:ascii="Cambria" w:hAnsi="Cambria"/>
          <w:sz w:val="22"/>
          <w:szCs w:val="22"/>
        </w:rPr>
        <w:t xml:space="preserve"> (Szkółka Leśna</w:t>
      </w:r>
      <w:r w:rsidR="004B579F">
        <w:rPr>
          <w:rFonts w:ascii="Cambria" w:hAnsi="Cambria"/>
          <w:sz w:val="22"/>
          <w:szCs w:val="22"/>
        </w:rPr>
        <w:t xml:space="preserve"> Grzybno</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7ECC25D5"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78D454C9" w14:textId="77777777" w:rsidR="005619F3" w:rsidRDefault="005619F3" w:rsidP="00861432">
      <w:pPr>
        <w:suppressAutoHyphens w:val="0"/>
        <w:spacing w:before="120" w:after="120"/>
        <w:jc w:val="center"/>
        <w:rPr>
          <w:rFonts w:ascii="Cambria" w:hAnsi="Cambria"/>
          <w:b/>
          <w:sz w:val="22"/>
          <w:szCs w:val="22"/>
          <w:lang w:eastAsia="pl-PL"/>
        </w:rPr>
      </w:pPr>
    </w:p>
    <w:p w14:paraId="04C59F54" w14:textId="77777777" w:rsidR="00E80AB9" w:rsidRPr="00492353" w:rsidRDefault="00E80AB9" w:rsidP="00861432">
      <w:pPr>
        <w:suppressAutoHyphens w:val="0"/>
        <w:spacing w:before="120" w:after="120"/>
        <w:jc w:val="center"/>
        <w:rPr>
          <w:rFonts w:ascii="Cambria" w:hAnsi="Cambria"/>
          <w:b/>
          <w:sz w:val="22"/>
          <w:szCs w:val="22"/>
          <w:lang w:eastAsia="pl-PL"/>
        </w:rPr>
      </w:pPr>
    </w:p>
    <w:p w14:paraId="2C7E1A2E"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7CBF272E"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4C4F130F"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109B1053"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27CE0CE1" w14:textId="77777777"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3F679A">
        <w:rPr>
          <w:rFonts w:ascii="Cambria" w:hAnsi="Cambria"/>
          <w:sz w:val="22"/>
          <w:szCs w:val="22"/>
        </w:rPr>
        <w:t xml:space="preserve"> niż zastrzeżony w Umowie,</w:t>
      </w:r>
    </w:p>
    <w:p w14:paraId="26D0ED94" w14:textId="77777777" w:rsidR="00616394" w:rsidRPr="007F53C9"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ins w:id="6" w:author="Anna Krzywania-Dancewicz" w:date="2024-10-07T10:32:00Z">
        <w:r w:rsidR="00782A76">
          <w:rPr>
            <w:rFonts w:ascii="Cambria" w:hAnsi="Cambria" w:cs="Open Sans"/>
            <w:sz w:val="22"/>
            <w:szCs w:val="22"/>
            <w:shd w:val="clear" w:color="auto" w:fill="FFFFFF"/>
          </w:rPr>
          <w:t>,</w:t>
        </w:r>
      </w:ins>
      <w:del w:id="7" w:author="Anna Krzywania-Dancewicz" w:date="2024-10-07T10:32:00Z">
        <w:r w:rsidR="003F679A" w:rsidDel="00782A76">
          <w:rPr>
            <w:rFonts w:ascii="Cambria" w:hAnsi="Cambria" w:cs="Open Sans"/>
            <w:sz w:val="22"/>
            <w:szCs w:val="22"/>
            <w:shd w:val="clear" w:color="auto" w:fill="FFFFFF"/>
          </w:rPr>
          <w:delText>.</w:delText>
        </w:r>
      </w:del>
    </w:p>
    <w:p w14:paraId="38371870" w14:textId="77777777" w:rsidR="00782A76" w:rsidRPr="00782A76" w:rsidRDefault="00782A76" w:rsidP="00782A76">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34B15A14" w14:textId="77777777" w:rsidR="0093519D" w:rsidDel="00782A76" w:rsidRDefault="0093519D" w:rsidP="0093519D">
      <w:pPr>
        <w:tabs>
          <w:tab w:val="left" w:pos="567"/>
        </w:tabs>
        <w:suppressAutoHyphens w:val="0"/>
        <w:spacing w:before="120" w:after="120"/>
        <w:jc w:val="both"/>
        <w:rPr>
          <w:del w:id="8" w:author="Anna Krzywania-Dancewicz" w:date="2024-10-07T10:32:00Z"/>
          <w:rFonts w:ascii="Cambria" w:hAnsi="Cambria" w:cs="Open Sans"/>
          <w:sz w:val="22"/>
          <w:szCs w:val="22"/>
          <w:shd w:val="clear" w:color="auto" w:fill="FFFFFF"/>
        </w:rPr>
      </w:pPr>
    </w:p>
    <w:p w14:paraId="12D97F7E" w14:textId="77777777" w:rsidR="0093519D" w:rsidRPr="00492353" w:rsidRDefault="0093519D" w:rsidP="0093519D">
      <w:pPr>
        <w:tabs>
          <w:tab w:val="left" w:pos="567"/>
        </w:tabs>
        <w:suppressAutoHyphens w:val="0"/>
        <w:spacing w:before="120" w:after="120"/>
        <w:jc w:val="both"/>
        <w:rPr>
          <w:rFonts w:ascii="Cambria" w:hAnsi="Cambria" w:cs="Arial"/>
          <w:sz w:val="22"/>
          <w:szCs w:val="22"/>
          <w:lang w:eastAsia="pl-PL"/>
        </w:rPr>
      </w:pPr>
    </w:p>
    <w:p w14:paraId="3CFCD087"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lastRenderedPageBreak/>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49D89705"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15267BB4"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064568D"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24590E81" w14:textId="77777777" w:rsidR="004B579F"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4B579F">
        <w:rPr>
          <w:rFonts w:ascii="Cambria" w:hAnsi="Cambria" w:cs="Arial"/>
          <w:sz w:val="22"/>
          <w:szCs w:val="22"/>
          <w:lang w:eastAsia="pl-PL"/>
        </w:rPr>
        <w:t>Konstantynowo 1, 62-053 Konstantynowo</w:t>
      </w:r>
    </w:p>
    <w:p w14:paraId="078E35F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4B579F" w:rsidRPr="004B579F">
        <w:rPr>
          <w:rFonts w:ascii="Cambria" w:hAnsi="Cambria" w:cs="Arial"/>
          <w:sz w:val="22"/>
          <w:szCs w:val="22"/>
          <w:lang w:eastAsia="pl-PL"/>
        </w:rPr>
        <w:t>618137791</w:t>
      </w:r>
    </w:p>
    <w:p w14:paraId="75B846EC" w14:textId="77777777" w:rsidR="004E21A8" w:rsidRPr="007F53C9" w:rsidRDefault="004E21A8" w:rsidP="0055352F">
      <w:pPr>
        <w:suppressAutoHyphens w:val="0"/>
        <w:spacing w:before="120" w:after="120"/>
        <w:ind w:left="567"/>
        <w:jc w:val="both"/>
        <w:rPr>
          <w:rFonts w:ascii="Cambria" w:hAnsi="Cambria" w:cs="Arial"/>
          <w:sz w:val="22"/>
          <w:szCs w:val="22"/>
          <w:lang w:val="en-US" w:eastAsia="pl-PL"/>
        </w:rPr>
      </w:pPr>
      <w:r w:rsidRPr="007F53C9">
        <w:rPr>
          <w:rFonts w:ascii="Cambria" w:hAnsi="Cambria" w:cs="Arial"/>
          <w:sz w:val="22"/>
          <w:szCs w:val="22"/>
          <w:lang w:val="en-US" w:eastAsia="pl-PL"/>
        </w:rPr>
        <w:t xml:space="preserve">e-mail:    </w:t>
      </w:r>
      <w:r w:rsidRPr="007F53C9">
        <w:rPr>
          <w:rFonts w:ascii="Cambria" w:hAnsi="Cambria" w:cs="Arial"/>
          <w:sz w:val="22"/>
          <w:szCs w:val="22"/>
          <w:lang w:val="en-US" w:eastAsia="pl-PL"/>
        </w:rPr>
        <w:tab/>
      </w:r>
      <w:r w:rsidRPr="007F53C9">
        <w:rPr>
          <w:rFonts w:ascii="Cambria" w:hAnsi="Cambria" w:cs="Arial"/>
          <w:sz w:val="22"/>
          <w:szCs w:val="22"/>
          <w:lang w:val="en-US" w:eastAsia="pl-PL"/>
        </w:rPr>
        <w:tab/>
      </w:r>
      <w:r w:rsidRPr="007F53C9">
        <w:rPr>
          <w:rFonts w:ascii="Cambria" w:hAnsi="Cambria" w:cs="Arial"/>
          <w:sz w:val="22"/>
          <w:szCs w:val="22"/>
          <w:lang w:val="en-US" w:eastAsia="pl-PL"/>
        </w:rPr>
        <w:tab/>
      </w:r>
      <w:r w:rsidR="004B579F" w:rsidRPr="007F53C9">
        <w:rPr>
          <w:rFonts w:ascii="Cambria" w:hAnsi="Cambria" w:cs="Arial"/>
          <w:sz w:val="22"/>
          <w:szCs w:val="22"/>
          <w:lang w:val="en-US" w:eastAsia="pl-PL"/>
        </w:rPr>
        <w:t>konstantynowo@poznan.lasy.gov.pl</w:t>
      </w:r>
    </w:p>
    <w:p w14:paraId="3985CCE9"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5D12E62D"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9153CE4"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ECDC9EC"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C84D6F"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1A4F67FA"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7354B4B0"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13A4C019"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326A31CF"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2F05AAEA"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077AAF40" w14:textId="77777777" w:rsidR="0093519D" w:rsidRDefault="0093519D" w:rsidP="00861432">
      <w:pPr>
        <w:suppressAutoHyphens w:val="0"/>
        <w:spacing w:before="120" w:after="120"/>
        <w:ind w:left="567"/>
        <w:jc w:val="both"/>
        <w:rPr>
          <w:rFonts w:ascii="Cambria" w:hAnsi="Cambria" w:cs="Arial"/>
          <w:sz w:val="22"/>
          <w:szCs w:val="22"/>
          <w:lang w:eastAsia="pl-PL"/>
        </w:rPr>
      </w:pPr>
    </w:p>
    <w:p w14:paraId="08A1CE5F"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4276B4C1"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5F012A53" w14:textId="77777777"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lastRenderedPageBreak/>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4AC1A6AA" w14:textId="77777777"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DB1537">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0223B2E9"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2E933E62"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61CCEFB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0E16616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0BA49A25"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44BA4778" w14:textId="77777777" w:rsidR="00215462" w:rsidRPr="00492353" w:rsidRDefault="00215462" w:rsidP="00861432">
      <w:pPr>
        <w:spacing w:before="120" w:after="120"/>
        <w:jc w:val="both"/>
        <w:rPr>
          <w:rFonts w:ascii="Cambria" w:hAnsi="Cambria"/>
          <w:sz w:val="22"/>
          <w:szCs w:val="22"/>
        </w:rPr>
      </w:pPr>
    </w:p>
    <w:p w14:paraId="3954B21E" w14:textId="77777777" w:rsidR="00BF49F0"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p w14:paraId="0141F57B" w14:textId="77777777" w:rsidR="00BF49F0" w:rsidRPr="00BF49F0" w:rsidRDefault="00BF49F0" w:rsidP="00BF49F0">
      <w:pPr>
        <w:rPr>
          <w:rFonts w:ascii="Cambria" w:hAnsi="Cambria"/>
          <w:sz w:val="22"/>
          <w:szCs w:val="22"/>
        </w:rPr>
      </w:pPr>
    </w:p>
    <w:p w14:paraId="5A731539" w14:textId="77777777" w:rsidR="00BF49F0" w:rsidRPr="00BF49F0" w:rsidRDefault="00BF49F0" w:rsidP="00BF49F0">
      <w:pPr>
        <w:rPr>
          <w:rFonts w:ascii="Cambria" w:hAnsi="Cambria"/>
          <w:sz w:val="22"/>
          <w:szCs w:val="22"/>
        </w:rPr>
      </w:pPr>
    </w:p>
    <w:p w14:paraId="0C0205A0" w14:textId="77777777" w:rsidR="00BF49F0" w:rsidDel="00782A76" w:rsidRDefault="00BF49F0" w:rsidP="00BF49F0">
      <w:pPr>
        <w:tabs>
          <w:tab w:val="left" w:pos="2775"/>
        </w:tabs>
        <w:rPr>
          <w:del w:id="9" w:author="Anna Krzywania-Dancewicz" w:date="2024-10-07T10:35:00Z"/>
          <w:rFonts w:ascii="Cambria" w:hAnsi="Cambria"/>
          <w:sz w:val="22"/>
          <w:szCs w:val="22"/>
        </w:rPr>
      </w:pPr>
    </w:p>
    <w:p w14:paraId="449E88DE" w14:textId="77777777" w:rsidR="00782A76" w:rsidRDefault="00782A76" w:rsidP="00BF49F0">
      <w:pPr>
        <w:rPr>
          <w:rFonts w:ascii="Cambria" w:hAnsi="Cambria"/>
          <w:sz w:val="22"/>
          <w:szCs w:val="22"/>
        </w:rPr>
      </w:pPr>
    </w:p>
    <w:p w14:paraId="10F579E7" w14:textId="77777777" w:rsidR="00782A76" w:rsidRDefault="00782A76" w:rsidP="00BF49F0">
      <w:pPr>
        <w:rPr>
          <w:rFonts w:ascii="Cambria" w:hAnsi="Cambria"/>
          <w:sz w:val="22"/>
          <w:szCs w:val="22"/>
        </w:rPr>
      </w:pPr>
    </w:p>
    <w:p w14:paraId="345250CF" w14:textId="77777777" w:rsidR="00782A76" w:rsidRDefault="00782A76" w:rsidP="00BF49F0">
      <w:pPr>
        <w:rPr>
          <w:rFonts w:ascii="Cambria" w:hAnsi="Cambria"/>
          <w:sz w:val="22"/>
          <w:szCs w:val="22"/>
        </w:rPr>
      </w:pPr>
    </w:p>
    <w:p w14:paraId="54F2F063" w14:textId="77777777" w:rsidR="00782A76" w:rsidRDefault="00782A76" w:rsidP="00BF49F0">
      <w:pPr>
        <w:rPr>
          <w:rFonts w:ascii="Cambria" w:hAnsi="Cambria"/>
          <w:sz w:val="22"/>
          <w:szCs w:val="22"/>
        </w:rPr>
      </w:pPr>
    </w:p>
    <w:p w14:paraId="06FCE1FB" w14:textId="77777777" w:rsidR="00782A76" w:rsidRDefault="00782A76" w:rsidP="00BF49F0">
      <w:pPr>
        <w:rPr>
          <w:rFonts w:ascii="Cambria" w:hAnsi="Cambria"/>
          <w:sz w:val="22"/>
          <w:szCs w:val="22"/>
        </w:rPr>
      </w:pPr>
    </w:p>
    <w:p w14:paraId="2E760FC2" w14:textId="77777777" w:rsidR="00782A76" w:rsidRDefault="00782A76" w:rsidP="00BF49F0">
      <w:pPr>
        <w:rPr>
          <w:rFonts w:ascii="Cambria" w:hAnsi="Cambria"/>
          <w:sz w:val="22"/>
          <w:szCs w:val="22"/>
        </w:rPr>
      </w:pPr>
    </w:p>
    <w:p w14:paraId="02475A73" w14:textId="77777777" w:rsidR="00782A76" w:rsidRDefault="00782A76" w:rsidP="00BF49F0">
      <w:pPr>
        <w:rPr>
          <w:rFonts w:ascii="Cambria" w:hAnsi="Cambria"/>
          <w:sz w:val="22"/>
          <w:szCs w:val="22"/>
        </w:rPr>
      </w:pPr>
    </w:p>
    <w:p w14:paraId="0665A082" w14:textId="77777777" w:rsidR="00782A76" w:rsidRDefault="00782A76" w:rsidP="00BF49F0">
      <w:pPr>
        <w:rPr>
          <w:rFonts w:ascii="Cambria" w:hAnsi="Cambria"/>
          <w:sz w:val="22"/>
          <w:szCs w:val="22"/>
        </w:rPr>
      </w:pPr>
    </w:p>
    <w:p w14:paraId="03CB4D96" w14:textId="77777777" w:rsidR="00782A76" w:rsidRDefault="00782A76" w:rsidP="00BF49F0">
      <w:pPr>
        <w:rPr>
          <w:rFonts w:ascii="Cambria" w:hAnsi="Cambria"/>
          <w:sz w:val="22"/>
          <w:szCs w:val="22"/>
        </w:rPr>
      </w:pPr>
    </w:p>
    <w:p w14:paraId="296C19FF" w14:textId="77777777" w:rsidR="00782A76" w:rsidRDefault="00782A76" w:rsidP="00BF49F0">
      <w:pPr>
        <w:rPr>
          <w:rFonts w:ascii="Cambria" w:hAnsi="Cambria"/>
          <w:sz w:val="22"/>
          <w:szCs w:val="22"/>
        </w:rPr>
      </w:pPr>
    </w:p>
    <w:p w14:paraId="332E2428" w14:textId="77777777" w:rsidR="00782A76" w:rsidRDefault="00782A76" w:rsidP="00BF49F0">
      <w:pPr>
        <w:rPr>
          <w:rFonts w:ascii="Cambria" w:hAnsi="Cambria"/>
          <w:sz w:val="22"/>
          <w:szCs w:val="22"/>
        </w:rPr>
      </w:pPr>
    </w:p>
    <w:p w14:paraId="0C2DE149" w14:textId="77777777" w:rsidR="00782A76" w:rsidRDefault="00782A76" w:rsidP="00BF49F0">
      <w:pPr>
        <w:rPr>
          <w:rFonts w:ascii="Cambria" w:hAnsi="Cambria"/>
          <w:sz w:val="22"/>
          <w:szCs w:val="22"/>
        </w:rPr>
      </w:pPr>
    </w:p>
    <w:p w14:paraId="57285D53" w14:textId="77777777" w:rsidR="00782A76" w:rsidRDefault="00782A76" w:rsidP="00BF49F0">
      <w:pPr>
        <w:rPr>
          <w:rFonts w:ascii="Cambria" w:hAnsi="Cambria"/>
          <w:sz w:val="22"/>
          <w:szCs w:val="22"/>
        </w:rPr>
      </w:pPr>
    </w:p>
    <w:p w14:paraId="42910EA5" w14:textId="77777777" w:rsidR="00782A76" w:rsidRDefault="00782A76" w:rsidP="00BF49F0">
      <w:pPr>
        <w:rPr>
          <w:rFonts w:ascii="Cambria" w:hAnsi="Cambria"/>
          <w:sz w:val="22"/>
          <w:szCs w:val="22"/>
        </w:rPr>
      </w:pPr>
    </w:p>
    <w:p w14:paraId="51EBB372" w14:textId="77777777" w:rsidR="00782A76" w:rsidRDefault="00782A76" w:rsidP="00BF49F0">
      <w:pPr>
        <w:rPr>
          <w:rFonts w:ascii="Cambria" w:hAnsi="Cambria"/>
          <w:sz w:val="22"/>
          <w:szCs w:val="22"/>
        </w:rPr>
      </w:pPr>
    </w:p>
    <w:p w14:paraId="5A4FFEA5" w14:textId="77777777" w:rsidR="00782A76" w:rsidRDefault="00782A76" w:rsidP="00BF49F0">
      <w:pPr>
        <w:rPr>
          <w:rFonts w:ascii="Cambria" w:hAnsi="Cambria"/>
          <w:sz w:val="22"/>
          <w:szCs w:val="22"/>
        </w:rPr>
      </w:pPr>
    </w:p>
    <w:p w14:paraId="49E8DECD" w14:textId="77777777" w:rsidR="00782A76" w:rsidRDefault="00782A76" w:rsidP="00BF49F0">
      <w:pPr>
        <w:rPr>
          <w:rFonts w:ascii="Cambria" w:hAnsi="Cambria"/>
          <w:sz w:val="22"/>
          <w:szCs w:val="22"/>
        </w:rPr>
      </w:pPr>
    </w:p>
    <w:p w14:paraId="05B836AB" w14:textId="77777777" w:rsidR="00782A76" w:rsidRDefault="00782A76" w:rsidP="00BF49F0">
      <w:pPr>
        <w:rPr>
          <w:rFonts w:ascii="Cambria" w:hAnsi="Cambria"/>
          <w:sz w:val="22"/>
          <w:szCs w:val="22"/>
        </w:rPr>
      </w:pPr>
    </w:p>
    <w:p w14:paraId="0715E995" w14:textId="77777777" w:rsidR="00782A76" w:rsidRDefault="00782A76" w:rsidP="00BF49F0">
      <w:pPr>
        <w:rPr>
          <w:rFonts w:ascii="Cambria" w:hAnsi="Cambria"/>
          <w:sz w:val="22"/>
          <w:szCs w:val="22"/>
        </w:rPr>
      </w:pPr>
    </w:p>
    <w:p w14:paraId="6EAEBA17" w14:textId="77777777" w:rsidR="00782A76" w:rsidRDefault="00782A76" w:rsidP="00BF49F0">
      <w:pPr>
        <w:rPr>
          <w:rFonts w:ascii="Cambria" w:hAnsi="Cambria"/>
          <w:sz w:val="22"/>
          <w:szCs w:val="22"/>
        </w:rPr>
      </w:pPr>
    </w:p>
    <w:p w14:paraId="4025F0B4" w14:textId="77777777" w:rsidR="00782A76" w:rsidRDefault="00782A76" w:rsidP="00BF49F0">
      <w:pPr>
        <w:rPr>
          <w:rFonts w:ascii="Cambria" w:hAnsi="Cambria"/>
          <w:sz w:val="22"/>
          <w:szCs w:val="22"/>
        </w:rPr>
      </w:pPr>
    </w:p>
    <w:p w14:paraId="0A8FF60C" w14:textId="77777777" w:rsidR="00782A76" w:rsidRDefault="00782A76" w:rsidP="00BF49F0">
      <w:pPr>
        <w:rPr>
          <w:rFonts w:ascii="Cambria" w:hAnsi="Cambria"/>
          <w:sz w:val="22"/>
          <w:szCs w:val="22"/>
        </w:rPr>
      </w:pPr>
    </w:p>
    <w:p w14:paraId="4FDED6DE" w14:textId="77777777" w:rsidR="00782A76" w:rsidRDefault="00782A76" w:rsidP="00BF49F0">
      <w:pPr>
        <w:rPr>
          <w:rFonts w:ascii="Cambria" w:hAnsi="Cambria"/>
          <w:sz w:val="22"/>
          <w:szCs w:val="22"/>
        </w:rPr>
      </w:pPr>
    </w:p>
    <w:p w14:paraId="32E5D871" w14:textId="77777777" w:rsidR="00782A76" w:rsidRDefault="00782A76" w:rsidP="00BF49F0">
      <w:pPr>
        <w:rPr>
          <w:rFonts w:ascii="Cambria" w:hAnsi="Cambria"/>
          <w:sz w:val="22"/>
          <w:szCs w:val="22"/>
        </w:rPr>
      </w:pPr>
    </w:p>
    <w:p w14:paraId="36AD4011" w14:textId="77777777" w:rsidR="00782A76" w:rsidRDefault="00782A76" w:rsidP="00BF49F0">
      <w:pPr>
        <w:rPr>
          <w:rFonts w:ascii="Cambria" w:hAnsi="Cambria"/>
          <w:sz w:val="22"/>
          <w:szCs w:val="22"/>
        </w:rPr>
      </w:pPr>
    </w:p>
    <w:p w14:paraId="2F7F9DED" w14:textId="77777777" w:rsidR="00782A76" w:rsidRDefault="00782A76" w:rsidP="00BF49F0">
      <w:pPr>
        <w:rPr>
          <w:rFonts w:ascii="Cambria" w:hAnsi="Cambria"/>
          <w:sz w:val="22"/>
          <w:szCs w:val="22"/>
        </w:rPr>
      </w:pPr>
    </w:p>
    <w:p w14:paraId="4DDA4717" w14:textId="77777777" w:rsidR="00782A76" w:rsidRDefault="00782A76" w:rsidP="00BF49F0">
      <w:pPr>
        <w:rPr>
          <w:rFonts w:ascii="Cambria" w:hAnsi="Cambria"/>
          <w:sz w:val="22"/>
          <w:szCs w:val="22"/>
        </w:rPr>
      </w:pPr>
    </w:p>
    <w:p w14:paraId="49E62DD3" w14:textId="77777777" w:rsidR="00782A76" w:rsidRDefault="00782A76" w:rsidP="00BF49F0">
      <w:pPr>
        <w:rPr>
          <w:rFonts w:ascii="Cambria" w:hAnsi="Cambria"/>
          <w:sz w:val="22"/>
          <w:szCs w:val="22"/>
        </w:rPr>
      </w:pPr>
    </w:p>
    <w:p w14:paraId="1E78C3C8" w14:textId="77777777" w:rsidR="00782A76" w:rsidRDefault="00782A76" w:rsidP="00BF49F0">
      <w:pPr>
        <w:rPr>
          <w:rFonts w:ascii="Cambria" w:hAnsi="Cambria"/>
          <w:sz w:val="22"/>
          <w:szCs w:val="22"/>
        </w:rPr>
      </w:pPr>
    </w:p>
    <w:p w14:paraId="19FB981D" w14:textId="77777777" w:rsidR="00782A76" w:rsidRDefault="00782A76" w:rsidP="00BF49F0">
      <w:pPr>
        <w:rPr>
          <w:rFonts w:ascii="Cambria" w:hAnsi="Cambria"/>
          <w:sz w:val="22"/>
          <w:szCs w:val="22"/>
        </w:rPr>
      </w:pPr>
    </w:p>
    <w:p w14:paraId="64075CCF" w14:textId="77777777" w:rsidR="00782A76" w:rsidRPr="00BF49F0" w:rsidRDefault="00782A76" w:rsidP="00BF49F0">
      <w:pPr>
        <w:rPr>
          <w:rFonts w:ascii="Cambria" w:hAnsi="Cambria"/>
          <w:sz w:val="22"/>
          <w:szCs w:val="22"/>
        </w:rPr>
      </w:pPr>
    </w:p>
    <w:p w14:paraId="09806DF5" w14:textId="77777777" w:rsidR="00E80AB9" w:rsidRPr="00BF49F0" w:rsidRDefault="00E80AB9" w:rsidP="00BF49F0">
      <w:pPr>
        <w:tabs>
          <w:tab w:val="left" w:pos="2775"/>
        </w:tabs>
        <w:rPr>
          <w:rFonts w:ascii="Cambria" w:hAnsi="Cambria"/>
          <w:sz w:val="22"/>
          <w:szCs w:val="22"/>
        </w:rPr>
      </w:pPr>
    </w:p>
    <w:p w14:paraId="1F07140B" w14:textId="77777777" w:rsidR="00B40BCE" w:rsidRDefault="00B40BCE" w:rsidP="00B40BCE">
      <w:pPr>
        <w:tabs>
          <w:tab w:val="left" w:pos="2775"/>
        </w:tabs>
        <w:spacing w:line="360" w:lineRule="auto"/>
        <w:rPr>
          <w:rFonts w:ascii="Cambria" w:hAnsi="Cambria"/>
          <w:sz w:val="22"/>
          <w:szCs w:val="22"/>
        </w:rPr>
      </w:pPr>
      <w:r>
        <w:rPr>
          <w:rFonts w:ascii="Cambria" w:hAnsi="Cambria"/>
          <w:sz w:val="22"/>
          <w:szCs w:val="22"/>
        </w:rPr>
        <w:t>Załącznik nr ___________</w:t>
      </w:r>
    </w:p>
    <w:p w14:paraId="6D989AC6" w14:textId="77777777" w:rsidR="00B40BCE" w:rsidRPr="00B40BCE" w:rsidRDefault="00B40BCE" w:rsidP="00B40BCE">
      <w:pPr>
        <w:tabs>
          <w:tab w:val="left" w:pos="2775"/>
        </w:tabs>
        <w:spacing w:line="360" w:lineRule="auto"/>
        <w:rPr>
          <w:rFonts w:ascii="Cambria" w:hAnsi="Cambria"/>
          <w:sz w:val="22"/>
          <w:szCs w:val="22"/>
        </w:rPr>
      </w:pPr>
    </w:p>
    <w:p w14:paraId="1276814A"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do Umowy dzierżawy nr </w:t>
      </w:r>
      <w:r>
        <w:rPr>
          <w:rFonts w:ascii="Cambria" w:hAnsi="Cambria"/>
          <w:sz w:val="22"/>
          <w:szCs w:val="22"/>
        </w:rPr>
        <w:t>_______ z dnia _______________.</w:t>
      </w:r>
    </w:p>
    <w:p w14:paraId="674AA1F6" w14:textId="77777777" w:rsidR="00B40BCE" w:rsidRPr="00B40BCE" w:rsidRDefault="00B40BCE" w:rsidP="00B40BCE">
      <w:pPr>
        <w:tabs>
          <w:tab w:val="left" w:pos="2775"/>
        </w:tabs>
        <w:spacing w:line="360" w:lineRule="auto"/>
        <w:rPr>
          <w:rFonts w:ascii="Cambria" w:hAnsi="Cambria"/>
          <w:b/>
          <w:sz w:val="22"/>
          <w:szCs w:val="22"/>
        </w:rPr>
      </w:pPr>
    </w:p>
    <w:p w14:paraId="35344F68" w14:textId="77777777" w:rsidR="00B40BCE" w:rsidRPr="00B40BCE" w:rsidRDefault="00B40BCE" w:rsidP="00B40BCE">
      <w:pPr>
        <w:tabs>
          <w:tab w:val="left" w:pos="2775"/>
        </w:tabs>
        <w:spacing w:line="360" w:lineRule="auto"/>
        <w:jc w:val="center"/>
        <w:rPr>
          <w:rFonts w:ascii="Cambria" w:hAnsi="Cambria"/>
          <w:b/>
          <w:sz w:val="22"/>
          <w:szCs w:val="22"/>
        </w:rPr>
      </w:pPr>
      <w:r w:rsidRPr="00B40BCE">
        <w:rPr>
          <w:rFonts w:ascii="Cambria" w:hAnsi="Cambria"/>
          <w:b/>
          <w:sz w:val="22"/>
          <w:szCs w:val="22"/>
        </w:rPr>
        <w:t>PROTOKÓŁ</w:t>
      </w:r>
    </w:p>
    <w:p w14:paraId="32D717FB" w14:textId="77777777" w:rsidR="00B40BCE" w:rsidRPr="00B40BCE" w:rsidRDefault="00B40BCE" w:rsidP="00B40BCE">
      <w:pPr>
        <w:tabs>
          <w:tab w:val="left" w:pos="2775"/>
        </w:tabs>
        <w:spacing w:line="360" w:lineRule="auto"/>
        <w:jc w:val="center"/>
        <w:rPr>
          <w:rFonts w:ascii="Cambria" w:hAnsi="Cambria"/>
          <w:b/>
          <w:sz w:val="22"/>
          <w:szCs w:val="22"/>
        </w:rPr>
      </w:pPr>
      <w:r w:rsidRPr="00B40BCE">
        <w:rPr>
          <w:rFonts w:ascii="Cambria" w:hAnsi="Cambria"/>
          <w:b/>
          <w:sz w:val="22"/>
          <w:szCs w:val="22"/>
        </w:rPr>
        <w:t>zdawczo - odbiorczy środka transportowego, maszyny, urządzenia</w:t>
      </w:r>
    </w:p>
    <w:p w14:paraId="00BFD1CD" w14:textId="77777777" w:rsidR="00B40BCE" w:rsidRPr="00B40BCE" w:rsidRDefault="00B40BCE" w:rsidP="00B40BCE">
      <w:pPr>
        <w:tabs>
          <w:tab w:val="left" w:pos="2775"/>
        </w:tabs>
        <w:spacing w:line="360" w:lineRule="auto"/>
        <w:rPr>
          <w:rFonts w:ascii="Cambria" w:hAnsi="Cambria"/>
          <w:sz w:val="22"/>
          <w:szCs w:val="22"/>
        </w:rPr>
      </w:pPr>
    </w:p>
    <w:p w14:paraId="59E0623D" w14:textId="77777777" w:rsidR="00B40BCE" w:rsidRPr="00B40BCE" w:rsidRDefault="00B40BCE" w:rsidP="00B40BCE">
      <w:pPr>
        <w:tabs>
          <w:tab w:val="left" w:pos="2775"/>
        </w:tabs>
        <w:spacing w:line="360" w:lineRule="auto"/>
        <w:jc w:val="center"/>
        <w:rPr>
          <w:rFonts w:ascii="Cambria" w:hAnsi="Cambria"/>
          <w:sz w:val="22"/>
          <w:szCs w:val="22"/>
          <w:lang w:val="x-none"/>
        </w:rPr>
      </w:pPr>
      <w:r w:rsidRPr="00B40BCE">
        <w:rPr>
          <w:rFonts w:ascii="Cambria" w:hAnsi="Cambria"/>
          <w:sz w:val="22"/>
          <w:szCs w:val="22"/>
          <w:lang w:val="x-none"/>
        </w:rPr>
        <w:t>spisany w dniu</w:t>
      </w:r>
      <w:r w:rsidRPr="00B40BCE">
        <w:rPr>
          <w:rFonts w:ascii="Cambria" w:hAnsi="Cambria"/>
          <w:sz w:val="22"/>
          <w:szCs w:val="22"/>
        </w:rPr>
        <w:t xml:space="preserve"> </w:t>
      </w:r>
      <w:r w:rsidR="008542AE">
        <w:rPr>
          <w:rFonts w:ascii="Cambria" w:hAnsi="Cambria"/>
          <w:sz w:val="22"/>
          <w:szCs w:val="22"/>
        </w:rPr>
        <w:t>___________</w:t>
      </w:r>
      <w:r w:rsidRPr="00B40BCE">
        <w:rPr>
          <w:rFonts w:ascii="Cambria" w:hAnsi="Cambria"/>
          <w:sz w:val="22"/>
          <w:szCs w:val="22"/>
          <w:lang w:val="x-none"/>
        </w:rPr>
        <w:t>w Nadleśnictwie Konstantynowo</w:t>
      </w:r>
    </w:p>
    <w:p w14:paraId="1025A3EB" w14:textId="77777777" w:rsidR="00B40BCE" w:rsidRPr="00B40BCE" w:rsidRDefault="00B40BCE" w:rsidP="00B40BCE">
      <w:pPr>
        <w:tabs>
          <w:tab w:val="left" w:pos="2775"/>
        </w:tabs>
        <w:spacing w:line="360" w:lineRule="auto"/>
        <w:jc w:val="center"/>
        <w:rPr>
          <w:rFonts w:ascii="Cambria" w:hAnsi="Cambria"/>
          <w:sz w:val="22"/>
          <w:szCs w:val="22"/>
          <w:lang w:val="x-none"/>
        </w:rPr>
      </w:pPr>
      <w:r w:rsidRPr="00B40BCE">
        <w:rPr>
          <w:rFonts w:ascii="Cambria" w:hAnsi="Cambria"/>
          <w:sz w:val="22"/>
          <w:szCs w:val="22"/>
          <w:lang w:val="x-none"/>
        </w:rPr>
        <w:t>zgodnie z Umową</w:t>
      </w:r>
      <w:r>
        <w:rPr>
          <w:rFonts w:ascii="Cambria" w:hAnsi="Cambria"/>
          <w:sz w:val="22"/>
          <w:szCs w:val="22"/>
        </w:rPr>
        <w:t xml:space="preserve"> nr ________</w:t>
      </w:r>
      <w:r w:rsidRPr="00B40BCE">
        <w:rPr>
          <w:rFonts w:ascii="Cambria" w:hAnsi="Cambria"/>
          <w:sz w:val="22"/>
          <w:szCs w:val="22"/>
          <w:lang w:val="x-none"/>
        </w:rPr>
        <w:t xml:space="preserve">, z dnia </w:t>
      </w:r>
      <w:r>
        <w:rPr>
          <w:rFonts w:ascii="Cambria" w:hAnsi="Cambria"/>
          <w:sz w:val="22"/>
          <w:szCs w:val="22"/>
        </w:rPr>
        <w:t>___________</w:t>
      </w:r>
      <w:r w:rsidRPr="00B40BCE">
        <w:rPr>
          <w:rFonts w:ascii="Cambria" w:hAnsi="Cambria"/>
          <w:sz w:val="22"/>
          <w:szCs w:val="22"/>
          <w:lang w:val="x-none"/>
        </w:rPr>
        <w:t>r</w:t>
      </w:r>
    </w:p>
    <w:p w14:paraId="0F0E2094" w14:textId="77777777" w:rsidR="00B40BCE" w:rsidRPr="00B40BCE" w:rsidRDefault="00B40BCE" w:rsidP="00B40BCE">
      <w:pPr>
        <w:tabs>
          <w:tab w:val="left" w:pos="2775"/>
        </w:tabs>
        <w:spacing w:line="360" w:lineRule="auto"/>
        <w:rPr>
          <w:rFonts w:ascii="Cambria" w:hAnsi="Cambria"/>
          <w:b/>
          <w:sz w:val="22"/>
          <w:szCs w:val="22"/>
          <w:lang w:val="x-none"/>
        </w:rPr>
      </w:pPr>
    </w:p>
    <w:p w14:paraId="2C0475B4" w14:textId="77777777" w:rsidR="00B40BCE" w:rsidRPr="00B40BCE" w:rsidRDefault="00B40BCE" w:rsidP="00B40BCE">
      <w:pPr>
        <w:tabs>
          <w:tab w:val="left" w:pos="2775"/>
        </w:tabs>
        <w:spacing w:line="360" w:lineRule="auto"/>
        <w:rPr>
          <w:rFonts w:ascii="Cambria" w:hAnsi="Cambria"/>
          <w:b/>
          <w:sz w:val="22"/>
          <w:szCs w:val="22"/>
          <w:lang w:val="x-none"/>
        </w:rPr>
      </w:pPr>
    </w:p>
    <w:p w14:paraId="42244D1D" w14:textId="77777777" w:rsidR="00B40BCE" w:rsidRPr="00B40BCE" w:rsidRDefault="00B40BCE" w:rsidP="00B40BCE">
      <w:pPr>
        <w:tabs>
          <w:tab w:val="left" w:pos="2775"/>
        </w:tabs>
        <w:spacing w:line="360" w:lineRule="auto"/>
        <w:rPr>
          <w:rFonts w:ascii="Cambria" w:hAnsi="Cambria"/>
          <w:b/>
          <w:sz w:val="22"/>
          <w:szCs w:val="22"/>
        </w:rPr>
      </w:pPr>
      <w:r w:rsidRPr="00B40BCE">
        <w:rPr>
          <w:rFonts w:ascii="Cambria" w:hAnsi="Cambria"/>
          <w:sz w:val="22"/>
          <w:szCs w:val="22"/>
        </w:rPr>
        <w:t>Nadleśnictwo Konstantynowo w osobie:</w:t>
      </w:r>
      <w:r w:rsidRPr="00B40BCE">
        <w:rPr>
          <w:rFonts w:ascii="Cambria" w:hAnsi="Cambria"/>
          <w:b/>
          <w:sz w:val="22"/>
          <w:szCs w:val="22"/>
        </w:rPr>
        <w:t xml:space="preserve"> </w:t>
      </w:r>
    </w:p>
    <w:p w14:paraId="05AF1965"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Nadleśniczego – Macieja </w:t>
      </w:r>
      <w:proofErr w:type="spellStart"/>
      <w:r w:rsidRPr="00B40BCE">
        <w:rPr>
          <w:rFonts w:ascii="Cambria" w:hAnsi="Cambria"/>
          <w:sz w:val="22"/>
          <w:szCs w:val="22"/>
        </w:rPr>
        <w:t>Handkiewicza</w:t>
      </w:r>
      <w:proofErr w:type="spellEnd"/>
    </w:p>
    <w:p w14:paraId="296DF296"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z d a j e</w:t>
      </w:r>
    </w:p>
    <w:p w14:paraId="7A00357D" w14:textId="77777777" w:rsidR="00B40BCE" w:rsidRPr="00B40BCE" w:rsidRDefault="00B40BCE" w:rsidP="00B40BCE">
      <w:pPr>
        <w:tabs>
          <w:tab w:val="left" w:pos="2775"/>
        </w:tabs>
        <w:spacing w:line="360" w:lineRule="auto"/>
        <w:rPr>
          <w:rFonts w:ascii="Cambria" w:hAnsi="Cambria"/>
          <w:sz w:val="22"/>
          <w:szCs w:val="22"/>
        </w:rPr>
      </w:pPr>
    </w:p>
    <w:p w14:paraId="7510E3CF"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Zakładowi Usług Leśnych w osobie:</w:t>
      </w:r>
    </w:p>
    <w:p w14:paraId="24006F84" w14:textId="77777777" w:rsidR="00B40BCE" w:rsidRPr="00B40BCE" w:rsidRDefault="008542AE" w:rsidP="00B40BCE">
      <w:pPr>
        <w:tabs>
          <w:tab w:val="left" w:pos="2775"/>
        </w:tabs>
        <w:spacing w:line="360" w:lineRule="auto"/>
        <w:rPr>
          <w:rFonts w:ascii="Cambria" w:hAnsi="Cambria"/>
          <w:sz w:val="22"/>
          <w:szCs w:val="22"/>
        </w:rPr>
      </w:pPr>
      <w:r>
        <w:rPr>
          <w:rFonts w:ascii="Cambria" w:hAnsi="Cambria"/>
          <w:sz w:val="22"/>
          <w:szCs w:val="22"/>
        </w:rPr>
        <w:t>___________________________________________________________________________</w:t>
      </w:r>
    </w:p>
    <w:p w14:paraId="3FC2E369"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przyjmuje</w:t>
      </w:r>
    </w:p>
    <w:p w14:paraId="329AFF6C" w14:textId="77777777" w:rsidR="00B40BCE" w:rsidRPr="00B40BCE" w:rsidRDefault="00B40BCE" w:rsidP="00B40BCE">
      <w:pPr>
        <w:tabs>
          <w:tab w:val="left" w:pos="2775"/>
        </w:tabs>
        <w:spacing w:line="360" w:lineRule="auto"/>
        <w:rPr>
          <w:rFonts w:ascii="Cambria" w:hAnsi="Cambria"/>
          <w:b/>
          <w:sz w:val="22"/>
          <w:szCs w:val="22"/>
        </w:rPr>
      </w:pPr>
    </w:p>
    <w:p w14:paraId="7F45A8A0"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Środek trwały: </w:t>
      </w:r>
      <w:r w:rsidR="008542AE">
        <w:rPr>
          <w:rFonts w:ascii="Cambria" w:hAnsi="Cambria"/>
          <w:sz w:val="22"/>
          <w:szCs w:val="22"/>
        </w:rPr>
        <w:t>_____________________________________________</w:t>
      </w:r>
      <w:r w:rsidRPr="00B40BCE">
        <w:rPr>
          <w:rFonts w:ascii="Cambria" w:hAnsi="Cambria"/>
          <w:sz w:val="22"/>
          <w:szCs w:val="22"/>
        </w:rPr>
        <w:t xml:space="preserve"> </w:t>
      </w:r>
    </w:p>
    <w:p w14:paraId="2E62EC86" w14:textId="77777777" w:rsidR="00B40BCE" w:rsidRPr="00B40BCE" w:rsidRDefault="008542AE" w:rsidP="00B40BCE">
      <w:pPr>
        <w:tabs>
          <w:tab w:val="left" w:pos="2775"/>
        </w:tabs>
        <w:spacing w:line="360" w:lineRule="auto"/>
        <w:rPr>
          <w:rFonts w:ascii="Cambria" w:hAnsi="Cambria"/>
          <w:sz w:val="22"/>
          <w:szCs w:val="22"/>
        </w:rPr>
      </w:pPr>
      <w:r>
        <w:rPr>
          <w:rFonts w:ascii="Cambria" w:hAnsi="Cambria"/>
          <w:sz w:val="22"/>
          <w:szCs w:val="22"/>
        </w:rPr>
        <w:t xml:space="preserve">Rok </w:t>
      </w:r>
      <w:proofErr w:type="spellStart"/>
      <w:r>
        <w:rPr>
          <w:rFonts w:ascii="Cambria" w:hAnsi="Cambria"/>
          <w:sz w:val="22"/>
          <w:szCs w:val="22"/>
        </w:rPr>
        <w:t>prod</w:t>
      </w:r>
      <w:proofErr w:type="spellEnd"/>
      <w:r>
        <w:rPr>
          <w:rFonts w:ascii="Cambria" w:hAnsi="Cambria"/>
          <w:sz w:val="22"/>
          <w:szCs w:val="22"/>
        </w:rPr>
        <w:t>.:        ______________</w:t>
      </w:r>
    </w:p>
    <w:p w14:paraId="2418A7D3"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Wartości:          </w:t>
      </w:r>
      <w:r w:rsidR="008542AE">
        <w:rPr>
          <w:rFonts w:ascii="Cambria" w:hAnsi="Cambria"/>
          <w:sz w:val="22"/>
          <w:szCs w:val="22"/>
        </w:rPr>
        <w:t>_____________</w:t>
      </w:r>
      <w:r w:rsidRPr="00B40BCE">
        <w:rPr>
          <w:rFonts w:ascii="Cambria" w:hAnsi="Cambria"/>
          <w:sz w:val="22"/>
          <w:szCs w:val="22"/>
        </w:rPr>
        <w:t>zł</w:t>
      </w:r>
    </w:p>
    <w:p w14:paraId="60EB06A4" w14:textId="77777777" w:rsidR="00B40BCE" w:rsidRPr="00B40BCE" w:rsidRDefault="00B40BCE" w:rsidP="00B40BCE">
      <w:pPr>
        <w:tabs>
          <w:tab w:val="left" w:pos="2775"/>
        </w:tabs>
        <w:spacing w:line="360" w:lineRule="auto"/>
        <w:rPr>
          <w:rFonts w:ascii="Cambria" w:hAnsi="Cambria"/>
          <w:b/>
          <w:bCs/>
          <w:sz w:val="22"/>
          <w:szCs w:val="22"/>
        </w:rPr>
      </w:pPr>
    </w:p>
    <w:p w14:paraId="336ABC3D" w14:textId="77777777" w:rsidR="00B40BCE" w:rsidRPr="00B40BCE" w:rsidRDefault="008542AE" w:rsidP="00B40BCE">
      <w:pPr>
        <w:tabs>
          <w:tab w:val="left" w:pos="2775"/>
        </w:tabs>
        <w:spacing w:line="360" w:lineRule="auto"/>
        <w:rPr>
          <w:rFonts w:ascii="Cambria" w:hAnsi="Cambria"/>
          <w:b/>
          <w:bCs/>
          <w:sz w:val="22"/>
          <w:szCs w:val="22"/>
        </w:rPr>
      </w:pPr>
      <w:r>
        <w:rPr>
          <w:rFonts w:ascii="Cambria" w:hAnsi="Cambria"/>
          <w:b/>
          <w:bCs/>
          <w:sz w:val="22"/>
          <w:szCs w:val="22"/>
        </w:rPr>
        <w:t xml:space="preserve">A. </w:t>
      </w:r>
      <w:r w:rsidR="00B40BCE" w:rsidRPr="00B40BCE">
        <w:rPr>
          <w:rFonts w:ascii="Cambria" w:hAnsi="Cambria"/>
          <w:b/>
          <w:bCs/>
          <w:sz w:val="22"/>
          <w:szCs w:val="22"/>
        </w:rPr>
        <w:t>Dane ewidencyjne:</w:t>
      </w:r>
    </w:p>
    <w:p w14:paraId="20C430E7" w14:textId="77777777" w:rsidR="00B40BCE" w:rsidRPr="00B40BCE" w:rsidRDefault="00B40BCE" w:rsidP="00B40BCE">
      <w:pPr>
        <w:tabs>
          <w:tab w:val="left" w:pos="2775"/>
        </w:tabs>
        <w:spacing w:line="360" w:lineRule="auto"/>
        <w:rPr>
          <w:rFonts w:ascii="Cambria" w:hAnsi="Cambria"/>
          <w:sz w:val="22"/>
          <w:szCs w:val="22"/>
        </w:rPr>
      </w:pPr>
    </w:p>
    <w:p w14:paraId="2194BF00"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Nr inwentarzowy:  </w:t>
      </w:r>
      <w:r w:rsidR="008542AE">
        <w:rPr>
          <w:rFonts w:ascii="Cambria" w:hAnsi="Cambria"/>
          <w:sz w:val="22"/>
          <w:szCs w:val="22"/>
        </w:rPr>
        <w:t>__________</w:t>
      </w:r>
    </w:p>
    <w:p w14:paraId="62701580"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Nr ewidencyjny:    </w:t>
      </w:r>
      <w:r w:rsidR="008542AE">
        <w:rPr>
          <w:rFonts w:ascii="Cambria" w:hAnsi="Cambria"/>
          <w:sz w:val="22"/>
          <w:szCs w:val="22"/>
        </w:rPr>
        <w:t xml:space="preserve"> __________</w:t>
      </w:r>
    </w:p>
    <w:p w14:paraId="00F5B9AD"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Nr rejestracyjny:    </w:t>
      </w:r>
      <w:r w:rsidR="008542AE">
        <w:rPr>
          <w:rFonts w:ascii="Cambria" w:hAnsi="Cambria"/>
          <w:sz w:val="22"/>
          <w:szCs w:val="22"/>
        </w:rPr>
        <w:t xml:space="preserve"> _________</w:t>
      </w:r>
    </w:p>
    <w:p w14:paraId="6DE0E415" w14:textId="77777777" w:rsidR="00B40BCE" w:rsidRPr="00B40BCE" w:rsidRDefault="008542AE" w:rsidP="00B40BCE">
      <w:pPr>
        <w:tabs>
          <w:tab w:val="left" w:pos="2775"/>
        </w:tabs>
        <w:spacing w:line="360" w:lineRule="auto"/>
        <w:rPr>
          <w:rFonts w:ascii="Cambria" w:hAnsi="Cambria"/>
          <w:sz w:val="22"/>
          <w:szCs w:val="22"/>
        </w:rPr>
      </w:pPr>
      <w:r>
        <w:rPr>
          <w:rFonts w:ascii="Cambria" w:hAnsi="Cambria"/>
          <w:sz w:val="22"/>
          <w:szCs w:val="22"/>
        </w:rPr>
        <w:t>Nr fabryczny:           _________</w:t>
      </w:r>
    </w:p>
    <w:p w14:paraId="679AE959"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Nr silnika:              </w:t>
      </w:r>
      <w:r w:rsidR="008542AE">
        <w:rPr>
          <w:rFonts w:ascii="Cambria" w:hAnsi="Cambria"/>
          <w:sz w:val="22"/>
          <w:szCs w:val="22"/>
        </w:rPr>
        <w:t xml:space="preserve">    _________</w:t>
      </w:r>
    </w:p>
    <w:p w14:paraId="3CF6DA1E"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Nr podwozia:         </w:t>
      </w:r>
      <w:r w:rsidR="008542AE">
        <w:rPr>
          <w:rFonts w:ascii="Cambria" w:hAnsi="Cambria"/>
          <w:sz w:val="22"/>
          <w:szCs w:val="22"/>
        </w:rPr>
        <w:t xml:space="preserve">   _________</w:t>
      </w:r>
    </w:p>
    <w:p w14:paraId="651A821E" w14:textId="77777777" w:rsidR="00B40BCE" w:rsidRPr="00B40BCE" w:rsidRDefault="00B40BCE" w:rsidP="00B40BCE">
      <w:pPr>
        <w:tabs>
          <w:tab w:val="left" w:pos="2775"/>
        </w:tabs>
        <w:spacing w:line="360" w:lineRule="auto"/>
        <w:rPr>
          <w:rFonts w:ascii="Cambria" w:hAnsi="Cambria"/>
          <w:b/>
          <w:bCs/>
          <w:sz w:val="22"/>
          <w:szCs w:val="22"/>
        </w:rPr>
      </w:pPr>
    </w:p>
    <w:p w14:paraId="44FEB534" w14:textId="77777777" w:rsidR="00B40BCE" w:rsidRPr="00B40BCE" w:rsidRDefault="008542AE" w:rsidP="00B40BCE">
      <w:pPr>
        <w:tabs>
          <w:tab w:val="left" w:pos="2775"/>
        </w:tabs>
        <w:spacing w:line="360" w:lineRule="auto"/>
        <w:rPr>
          <w:rFonts w:ascii="Cambria" w:hAnsi="Cambria"/>
          <w:b/>
          <w:bCs/>
          <w:sz w:val="22"/>
          <w:szCs w:val="22"/>
        </w:rPr>
      </w:pPr>
      <w:r>
        <w:rPr>
          <w:rFonts w:ascii="Cambria" w:hAnsi="Cambria"/>
          <w:b/>
          <w:bCs/>
          <w:sz w:val="22"/>
          <w:szCs w:val="22"/>
        </w:rPr>
        <w:t xml:space="preserve">B. </w:t>
      </w:r>
      <w:r w:rsidR="00B40BCE" w:rsidRPr="00B40BCE">
        <w:rPr>
          <w:rFonts w:ascii="Cambria" w:hAnsi="Cambria"/>
          <w:b/>
          <w:bCs/>
          <w:sz w:val="22"/>
          <w:szCs w:val="22"/>
        </w:rPr>
        <w:t>Dokumenty przekazane wraz ze środkiem trwałym:</w:t>
      </w:r>
    </w:p>
    <w:p w14:paraId="7A7A72D7" w14:textId="77777777" w:rsidR="00B40BCE" w:rsidRPr="00B40BCE" w:rsidRDefault="00B40BCE" w:rsidP="00B40BCE">
      <w:pPr>
        <w:tabs>
          <w:tab w:val="left" w:pos="2775"/>
        </w:tabs>
        <w:spacing w:line="360" w:lineRule="auto"/>
        <w:rPr>
          <w:rFonts w:ascii="Cambria" w:hAnsi="Cambria"/>
          <w:sz w:val="22"/>
          <w:szCs w:val="22"/>
        </w:rPr>
      </w:pPr>
    </w:p>
    <w:p w14:paraId="469491F9" w14:textId="77777777" w:rsidR="00B40BCE" w:rsidRPr="00E80AB9"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Umowa dzierżawy </w:t>
      </w:r>
      <w:r>
        <w:rPr>
          <w:rFonts w:ascii="Cambria" w:hAnsi="Cambria"/>
          <w:sz w:val="22"/>
          <w:szCs w:val="22"/>
        </w:rPr>
        <w:t>nr _________________</w:t>
      </w:r>
    </w:p>
    <w:p w14:paraId="4CB0DEA3" w14:textId="77777777" w:rsidR="00B40BCE" w:rsidRPr="00B40BCE" w:rsidRDefault="008542AE" w:rsidP="00B40BCE">
      <w:pPr>
        <w:tabs>
          <w:tab w:val="left" w:pos="2775"/>
        </w:tabs>
        <w:spacing w:line="360" w:lineRule="auto"/>
        <w:rPr>
          <w:rFonts w:ascii="Cambria" w:hAnsi="Cambria"/>
          <w:sz w:val="22"/>
          <w:szCs w:val="22"/>
        </w:rPr>
      </w:pPr>
      <w:r>
        <w:rPr>
          <w:rFonts w:ascii="Cambria" w:hAnsi="Cambria"/>
          <w:b/>
          <w:bCs/>
          <w:sz w:val="22"/>
          <w:szCs w:val="22"/>
        </w:rPr>
        <w:t xml:space="preserve">C. </w:t>
      </w:r>
      <w:r w:rsidR="00B40BCE" w:rsidRPr="00B40BCE">
        <w:rPr>
          <w:rFonts w:ascii="Cambria" w:hAnsi="Cambria"/>
          <w:b/>
          <w:bCs/>
          <w:sz w:val="22"/>
          <w:szCs w:val="22"/>
        </w:rPr>
        <w:t>Opis stanu technicznego:</w:t>
      </w:r>
    </w:p>
    <w:p w14:paraId="385A039C" w14:textId="77777777" w:rsidR="00B40BCE" w:rsidRPr="00B40BCE" w:rsidRDefault="00B40BCE" w:rsidP="00B40BCE">
      <w:pPr>
        <w:tabs>
          <w:tab w:val="left" w:pos="2775"/>
        </w:tabs>
        <w:spacing w:line="360" w:lineRule="auto"/>
        <w:rPr>
          <w:rFonts w:ascii="Cambria" w:hAnsi="Cambria"/>
          <w:sz w:val="22"/>
          <w:szCs w:val="22"/>
        </w:rPr>
      </w:pPr>
    </w:p>
    <w:p w14:paraId="70493CD4"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Stan techniczny: </w:t>
      </w:r>
      <w:r w:rsidR="008542AE">
        <w:rPr>
          <w:rFonts w:ascii="Cambria" w:hAnsi="Cambria"/>
          <w:sz w:val="22"/>
          <w:szCs w:val="22"/>
        </w:rPr>
        <w:t>________________________________________________________________________________________________________________________________________________________________________________________________________________________</w:t>
      </w:r>
    </w:p>
    <w:p w14:paraId="44AF83F5" w14:textId="77777777" w:rsidR="00B40BCE" w:rsidRPr="00B40BCE" w:rsidRDefault="00B40BCE" w:rsidP="00B40BCE">
      <w:pPr>
        <w:tabs>
          <w:tab w:val="left" w:pos="2775"/>
        </w:tabs>
        <w:spacing w:line="360" w:lineRule="auto"/>
        <w:rPr>
          <w:rFonts w:ascii="Cambria" w:hAnsi="Cambria"/>
          <w:sz w:val="22"/>
          <w:szCs w:val="22"/>
        </w:rPr>
      </w:pPr>
    </w:p>
    <w:p w14:paraId="1C661A0F"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i/>
          <w:sz w:val="22"/>
          <w:szCs w:val="22"/>
        </w:rPr>
        <w:t>Zespół</w:t>
      </w:r>
      <w:r w:rsidRPr="00B40BCE">
        <w:rPr>
          <w:rFonts w:ascii="Cambria" w:hAnsi="Cambria"/>
          <w:i/>
          <w:sz w:val="22"/>
          <w:szCs w:val="22"/>
        </w:rPr>
        <w:tab/>
      </w:r>
      <w:r w:rsidRPr="00B40BCE">
        <w:rPr>
          <w:rFonts w:ascii="Cambria" w:hAnsi="Cambria"/>
          <w:i/>
          <w:sz w:val="22"/>
          <w:szCs w:val="22"/>
        </w:rPr>
        <w:tab/>
      </w:r>
      <w:r w:rsidRPr="00B40BCE">
        <w:rPr>
          <w:rFonts w:ascii="Cambria" w:hAnsi="Cambria"/>
          <w:i/>
          <w:sz w:val="22"/>
          <w:szCs w:val="22"/>
        </w:rPr>
        <w:tab/>
      </w:r>
      <w:r w:rsidRPr="00B40BCE">
        <w:rPr>
          <w:rFonts w:ascii="Cambria" w:hAnsi="Cambria"/>
          <w:i/>
          <w:sz w:val="22"/>
          <w:szCs w:val="22"/>
        </w:rPr>
        <w:tab/>
      </w:r>
      <w:r w:rsidRPr="00B40BCE">
        <w:rPr>
          <w:rFonts w:ascii="Cambria" w:hAnsi="Cambria"/>
          <w:i/>
          <w:sz w:val="22"/>
          <w:szCs w:val="22"/>
        </w:rPr>
        <w:tab/>
        <w:t>Stan techniczny - kompletność</w:t>
      </w:r>
    </w:p>
    <w:p w14:paraId="140272F1" w14:textId="77777777" w:rsidR="00B40BCE" w:rsidRPr="00B40BCE" w:rsidRDefault="00B40BCE" w:rsidP="00B40BCE">
      <w:pPr>
        <w:tabs>
          <w:tab w:val="left" w:pos="2775"/>
        </w:tabs>
        <w:spacing w:line="360" w:lineRule="auto"/>
        <w:rPr>
          <w:rFonts w:ascii="Cambria" w:hAnsi="Cambria"/>
          <w:sz w:val="22"/>
          <w:szCs w:val="22"/>
        </w:rPr>
      </w:pPr>
    </w:p>
    <w:p w14:paraId="3D003196"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1.    Silnik:   </w:t>
      </w:r>
      <w:r w:rsidR="008542AE">
        <w:rPr>
          <w:rFonts w:ascii="Cambria" w:hAnsi="Cambria"/>
          <w:sz w:val="22"/>
          <w:szCs w:val="22"/>
        </w:rPr>
        <w:t xml:space="preserve">                                                                      _______________________________________________</w:t>
      </w:r>
    </w:p>
    <w:p w14:paraId="4B7B1D82"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2.    Skrzynia biegów, redukcyjna, rozdzielcza:    </w:t>
      </w:r>
      <w:r w:rsidR="008542AE">
        <w:rPr>
          <w:rFonts w:ascii="Cambria" w:hAnsi="Cambria"/>
          <w:sz w:val="22"/>
          <w:szCs w:val="22"/>
        </w:rPr>
        <w:t>_______________________________________________</w:t>
      </w:r>
      <w:r w:rsidR="008542AE">
        <w:rPr>
          <w:rFonts w:ascii="Cambria" w:hAnsi="Cambria"/>
          <w:sz w:val="22"/>
          <w:szCs w:val="22"/>
        </w:rPr>
        <w:tab/>
      </w:r>
    </w:p>
    <w:p w14:paraId="4D27F225" w14:textId="77777777" w:rsidR="00B40BCE" w:rsidRPr="00B40BCE" w:rsidRDefault="00B40BCE" w:rsidP="008542AE">
      <w:pPr>
        <w:tabs>
          <w:tab w:val="left" w:pos="2775"/>
          <w:tab w:val="center" w:pos="4421"/>
        </w:tabs>
        <w:spacing w:line="360" w:lineRule="auto"/>
        <w:rPr>
          <w:rFonts w:ascii="Cambria" w:hAnsi="Cambria"/>
          <w:sz w:val="22"/>
          <w:szCs w:val="22"/>
        </w:rPr>
      </w:pPr>
      <w:r w:rsidRPr="00B40BCE">
        <w:rPr>
          <w:rFonts w:ascii="Cambria" w:hAnsi="Cambria"/>
          <w:sz w:val="22"/>
          <w:szCs w:val="22"/>
        </w:rPr>
        <w:t xml:space="preserve">3.    Wały napędowe:  </w:t>
      </w:r>
      <w:r w:rsidRPr="00B40BCE">
        <w:rPr>
          <w:rFonts w:ascii="Cambria" w:hAnsi="Cambria"/>
          <w:sz w:val="22"/>
          <w:szCs w:val="22"/>
        </w:rPr>
        <w:tab/>
      </w:r>
      <w:r w:rsidR="008542AE">
        <w:rPr>
          <w:rFonts w:ascii="Cambria" w:hAnsi="Cambria"/>
          <w:sz w:val="22"/>
          <w:szCs w:val="22"/>
        </w:rPr>
        <w:t xml:space="preserve">                                 </w:t>
      </w:r>
      <w:r w:rsidR="008542AE">
        <w:rPr>
          <w:rFonts w:ascii="Cambria" w:hAnsi="Cambria"/>
          <w:sz w:val="22"/>
          <w:szCs w:val="22"/>
        </w:rPr>
        <w:tab/>
        <w:t xml:space="preserve">  _______________________________________________</w:t>
      </w:r>
    </w:p>
    <w:p w14:paraId="10816131"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4.    Rama i zawieszenia:   </w:t>
      </w:r>
      <w:r w:rsidR="008542AE">
        <w:rPr>
          <w:rFonts w:ascii="Cambria" w:hAnsi="Cambria"/>
          <w:sz w:val="22"/>
          <w:szCs w:val="22"/>
        </w:rPr>
        <w:t xml:space="preserve">                                         ________________________________________________</w:t>
      </w:r>
    </w:p>
    <w:p w14:paraId="4E7A4FEB"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5.     Oś przednia:   </w:t>
      </w:r>
      <w:r w:rsidRPr="00B40BCE">
        <w:rPr>
          <w:rFonts w:ascii="Cambria" w:hAnsi="Cambria"/>
          <w:sz w:val="22"/>
          <w:szCs w:val="22"/>
        </w:rPr>
        <w:tab/>
      </w:r>
      <w:r w:rsidRPr="00B40BCE">
        <w:rPr>
          <w:rFonts w:ascii="Cambria" w:hAnsi="Cambria"/>
          <w:sz w:val="22"/>
          <w:szCs w:val="22"/>
        </w:rPr>
        <w:tab/>
      </w:r>
      <w:r w:rsidR="008542AE">
        <w:rPr>
          <w:rFonts w:ascii="Cambria" w:hAnsi="Cambria"/>
          <w:sz w:val="22"/>
          <w:szCs w:val="22"/>
        </w:rPr>
        <w:t xml:space="preserve">                                ________________________________________________</w:t>
      </w:r>
    </w:p>
    <w:p w14:paraId="4558D046"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6.    Most tylny:  </w:t>
      </w:r>
      <w:r w:rsidRPr="00B40BCE">
        <w:rPr>
          <w:rFonts w:ascii="Cambria" w:hAnsi="Cambria"/>
          <w:sz w:val="22"/>
          <w:szCs w:val="22"/>
        </w:rPr>
        <w:tab/>
      </w:r>
      <w:r w:rsidR="008542AE">
        <w:rPr>
          <w:rFonts w:ascii="Cambria" w:hAnsi="Cambria"/>
          <w:sz w:val="22"/>
          <w:szCs w:val="22"/>
        </w:rPr>
        <w:t xml:space="preserve">                                _________________________________________________</w:t>
      </w:r>
    </w:p>
    <w:p w14:paraId="7B3AE877"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7.    Układ hamulcowy:  </w:t>
      </w:r>
      <w:r w:rsidRPr="00B40BCE">
        <w:rPr>
          <w:rFonts w:ascii="Cambria" w:hAnsi="Cambria"/>
          <w:sz w:val="22"/>
          <w:szCs w:val="22"/>
        </w:rPr>
        <w:tab/>
      </w:r>
      <w:r w:rsidRPr="00B40BCE">
        <w:rPr>
          <w:rFonts w:ascii="Cambria" w:hAnsi="Cambria"/>
          <w:sz w:val="22"/>
          <w:szCs w:val="22"/>
        </w:rPr>
        <w:tab/>
      </w:r>
      <w:r w:rsidRPr="00B40BCE">
        <w:rPr>
          <w:rFonts w:ascii="Cambria" w:hAnsi="Cambria"/>
          <w:sz w:val="22"/>
          <w:szCs w:val="22"/>
        </w:rPr>
        <w:tab/>
      </w:r>
      <w:r w:rsidRPr="00B40BCE">
        <w:rPr>
          <w:rFonts w:ascii="Cambria" w:hAnsi="Cambria"/>
          <w:sz w:val="22"/>
          <w:szCs w:val="22"/>
        </w:rPr>
        <w:tab/>
      </w:r>
      <w:r w:rsidR="008542AE">
        <w:rPr>
          <w:rFonts w:ascii="Cambria" w:hAnsi="Cambria"/>
          <w:sz w:val="22"/>
          <w:szCs w:val="22"/>
        </w:rPr>
        <w:t xml:space="preserve"> _________________________________________________</w:t>
      </w:r>
    </w:p>
    <w:p w14:paraId="1DF511AC"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8.    Układ kierowniczy:  </w:t>
      </w:r>
      <w:r w:rsidRPr="00B40BCE">
        <w:rPr>
          <w:rFonts w:ascii="Cambria" w:hAnsi="Cambria"/>
          <w:sz w:val="22"/>
          <w:szCs w:val="22"/>
        </w:rPr>
        <w:tab/>
      </w:r>
      <w:r w:rsidR="008542AE">
        <w:rPr>
          <w:rFonts w:ascii="Cambria" w:hAnsi="Cambria"/>
          <w:sz w:val="22"/>
          <w:szCs w:val="22"/>
        </w:rPr>
        <w:t xml:space="preserve">                                _________________________________________________</w:t>
      </w:r>
    </w:p>
    <w:p w14:paraId="5DB3B173" w14:textId="77777777" w:rsidR="00B40BCE" w:rsidRPr="00B40BCE" w:rsidRDefault="00B40BCE" w:rsidP="008542AE">
      <w:pPr>
        <w:tabs>
          <w:tab w:val="left" w:pos="2775"/>
          <w:tab w:val="left" w:pos="2832"/>
          <w:tab w:val="right" w:pos="8843"/>
        </w:tabs>
        <w:spacing w:line="360" w:lineRule="auto"/>
        <w:rPr>
          <w:rFonts w:ascii="Cambria" w:hAnsi="Cambria"/>
          <w:sz w:val="22"/>
          <w:szCs w:val="22"/>
        </w:rPr>
      </w:pPr>
      <w:r w:rsidRPr="00B40BCE">
        <w:rPr>
          <w:rFonts w:ascii="Cambria" w:hAnsi="Cambria"/>
          <w:sz w:val="22"/>
          <w:szCs w:val="22"/>
        </w:rPr>
        <w:t xml:space="preserve">9.    Nadwozie:  </w:t>
      </w:r>
      <w:r w:rsidRPr="00B40BCE">
        <w:rPr>
          <w:rFonts w:ascii="Cambria" w:hAnsi="Cambria"/>
          <w:sz w:val="22"/>
          <w:szCs w:val="22"/>
        </w:rPr>
        <w:tab/>
        <w:t xml:space="preserve"> </w:t>
      </w:r>
      <w:r w:rsidRPr="00B40BCE">
        <w:rPr>
          <w:rFonts w:ascii="Cambria" w:hAnsi="Cambria"/>
          <w:sz w:val="22"/>
          <w:szCs w:val="22"/>
        </w:rPr>
        <w:tab/>
      </w:r>
      <w:r w:rsidR="008542AE">
        <w:rPr>
          <w:rFonts w:ascii="Cambria" w:hAnsi="Cambria"/>
          <w:sz w:val="22"/>
          <w:szCs w:val="22"/>
        </w:rPr>
        <w:t xml:space="preserve">                              _________________________________________________</w:t>
      </w:r>
    </w:p>
    <w:p w14:paraId="51AB6AEF"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10.   Instalacja elektryczna:   </w:t>
      </w:r>
      <w:r w:rsidRPr="00B40BCE">
        <w:rPr>
          <w:rFonts w:ascii="Cambria" w:hAnsi="Cambria"/>
          <w:sz w:val="22"/>
          <w:szCs w:val="22"/>
        </w:rPr>
        <w:tab/>
      </w:r>
      <w:r w:rsidRPr="00B40BCE">
        <w:rPr>
          <w:rFonts w:ascii="Cambria" w:hAnsi="Cambria"/>
          <w:sz w:val="22"/>
          <w:szCs w:val="22"/>
        </w:rPr>
        <w:tab/>
      </w:r>
      <w:r w:rsidR="008542AE">
        <w:rPr>
          <w:rFonts w:ascii="Cambria" w:hAnsi="Cambria"/>
          <w:sz w:val="22"/>
          <w:szCs w:val="22"/>
        </w:rPr>
        <w:t xml:space="preserve">                              _________________________________________________</w:t>
      </w:r>
    </w:p>
    <w:p w14:paraId="38322AB7"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11.   Koła:   </w:t>
      </w:r>
      <w:r w:rsidRPr="00B40BCE">
        <w:rPr>
          <w:rFonts w:ascii="Cambria" w:hAnsi="Cambria"/>
          <w:sz w:val="22"/>
          <w:szCs w:val="22"/>
        </w:rPr>
        <w:tab/>
      </w:r>
      <w:r w:rsidR="008542AE">
        <w:rPr>
          <w:rFonts w:ascii="Cambria" w:hAnsi="Cambria"/>
          <w:sz w:val="22"/>
          <w:szCs w:val="22"/>
        </w:rPr>
        <w:t xml:space="preserve">                                _________________________________________________</w:t>
      </w:r>
    </w:p>
    <w:p w14:paraId="779D8ACA" w14:textId="77777777" w:rsidR="00B40BCE" w:rsidRPr="008542AE" w:rsidRDefault="00B40BCE" w:rsidP="00B40BCE">
      <w:pPr>
        <w:tabs>
          <w:tab w:val="left" w:pos="2775"/>
        </w:tabs>
        <w:spacing w:line="360" w:lineRule="auto"/>
        <w:rPr>
          <w:rFonts w:ascii="Cambria" w:hAnsi="Cambria"/>
          <w:sz w:val="22"/>
          <w:szCs w:val="22"/>
        </w:rPr>
      </w:pPr>
      <w:r w:rsidRPr="00B40BCE">
        <w:rPr>
          <w:rFonts w:ascii="Cambria" w:hAnsi="Cambria"/>
          <w:sz w:val="22"/>
          <w:szCs w:val="22"/>
        </w:rPr>
        <w:tab/>
      </w:r>
      <w:r w:rsidRPr="00B40BCE">
        <w:rPr>
          <w:rFonts w:ascii="Cambria" w:hAnsi="Cambria"/>
          <w:b/>
          <w:sz w:val="22"/>
          <w:szCs w:val="22"/>
        </w:rPr>
        <w:tab/>
        <w:t xml:space="preserve">            </w:t>
      </w:r>
    </w:p>
    <w:p w14:paraId="71E25F31" w14:textId="77777777" w:rsidR="00B40BCE" w:rsidRPr="00B40BCE" w:rsidRDefault="008542AE" w:rsidP="008542AE">
      <w:pPr>
        <w:tabs>
          <w:tab w:val="left" w:pos="2775"/>
        </w:tabs>
        <w:spacing w:line="360" w:lineRule="auto"/>
        <w:rPr>
          <w:rFonts w:ascii="Cambria" w:hAnsi="Cambria"/>
          <w:b/>
          <w:sz w:val="22"/>
          <w:szCs w:val="22"/>
        </w:rPr>
      </w:pPr>
      <w:r>
        <w:rPr>
          <w:rFonts w:ascii="Cambria" w:hAnsi="Cambria"/>
          <w:b/>
          <w:sz w:val="22"/>
          <w:szCs w:val="22"/>
        </w:rPr>
        <w:t xml:space="preserve">D. </w:t>
      </w:r>
      <w:r w:rsidR="00B40BCE" w:rsidRPr="00B40BCE">
        <w:rPr>
          <w:rFonts w:ascii="Cambria" w:hAnsi="Cambria"/>
          <w:b/>
          <w:sz w:val="22"/>
          <w:szCs w:val="22"/>
        </w:rPr>
        <w:t xml:space="preserve">Wyposażenie technologiczne, inne zespoły i części: </w:t>
      </w:r>
    </w:p>
    <w:p w14:paraId="146AC5BA" w14:textId="77777777" w:rsidR="00B40BCE" w:rsidRPr="00B40BCE" w:rsidRDefault="00B40BCE" w:rsidP="00B40BCE">
      <w:pPr>
        <w:tabs>
          <w:tab w:val="left" w:pos="2775"/>
        </w:tabs>
        <w:spacing w:line="360" w:lineRule="auto"/>
        <w:rPr>
          <w:rFonts w:ascii="Cambria" w:hAnsi="Cambria"/>
          <w:b/>
          <w:sz w:val="22"/>
          <w:szCs w:val="22"/>
        </w:rPr>
      </w:pPr>
      <w:r w:rsidRPr="00B40BCE">
        <w:rPr>
          <w:rFonts w:ascii="Cambria" w:hAnsi="Cambria"/>
          <w:b/>
          <w:sz w:val="22"/>
          <w:szCs w:val="22"/>
        </w:rPr>
        <w:t xml:space="preserve">        </w:t>
      </w:r>
    </w:p>
    <w:p w14:paraId="5F302BD6" w14:textId="77777777" w:rsidR="00B40BCE" w:rsidRPr="00B40BCE" w:rsidRDefault="00B40BCE" w:rsidP="00B40BCE">
      <w:pPr>
        <w:tabs>
          <w:tab w:val="left" w:pos="2775"/>
        </w:tabs>
        <w:spacing w:line="360" w:lineRule="auto"/>
        <w:rPr>
          <w:rFonts w:ascii="Cambria" w:hAnsi="Cambria"/>
          <w:b/>
          <w:sz w:val="22"/>
          <w:szCs w:val="22"/>
        </w:rPr>
      </w:pPr>
      <w:r w:rsidRPr="00B40BCE">
        <w:rPr>
          <w:rFonts w:ascii="Cambria" w:hAnsi="Cambria"/>
          <w:sz w:val="22"/>
          <w:szCs w:val="22"/>
        </w:rPr>
        <w:t xml:space="preserve">Stan licznika:  </w:t>
      </w:r>
      <w:r w:rsidR="008542AE">
        <w:rPr>
          <w:rFonts w:ascii="Cambria" w:hAnsi="Cambria"/>
          <w:sz w:val="22"/>
          <w:szCs w:val="22"/>
        </w:rPr>
        <w:t xml:space="preserve">_____________km     </w:t>
      </w:r>
      <w:r w:rsidRPr="00B40BCE">
        <w:rPr>
          <w:rFonts w:ascii="Cambria" w:hAnsi="Cambria"/>
          <w:sz w:val="22"/>
          <w:szCs w:val="22"/>
        </w:rPr>
        <w:t xml:space="preserve">                      </w:t>
      </w:r>
      <w:r w:rsidR="008542AE">
        <w:rPr>
          <w:rFonts w:ascii="Cambria" w:hAnsi="Cambria"/>
          <w:sz w:val="22"/>
          <w:szCs w:val="22"/>
        </w:rPr>
        <w:t xml:space="preserve">                                     </w:t>
      </w:r>
      <w:r w:rsidRPr="00B40BCE">
        <w:rPr>
          <w:rFonts w:ascii="Cambria" w:hAnsi="Cambria"/>
          <w:sz w:val="22"/>
          <w:szCs w:val="22"/>
        </w:rPr>
        <w:t xml:space="preserve">   Stan paliwa:  </w:t>
      </w:r>
      <w:r w:rsidR="008542AE">
        <w:rPr>
          <w:rFonts w:ascii="Cambria" w:hAnsi="Cambria"/>
          <w:sz w:val="22"/>
          <w:szCs w:val="22"/>
        </w:rPr>
        <w:t xml:space="preserve">___________l </w:t>
      </w:r>
    </w:p>
    <w:p w14:paraId="560EA495" w14:textId="77777777" w:rsidR="00B40BCE" w:rsidRDefault="00B40BCE" w:rsidP="00B40BCE">
      <w:pPr>
        <w:tabs>
          <w:tab w:val="left" w:pos="2775"/>
        </w:tabs>
        <w:spacing w:line="360" w:lineRule="auto"/>
        <w:rPr>
          <w:rFonts w:ascii="Cambria" w:hAnsi="Cambria"/>
          <w:b/>
          <w:sz w:val="22"/>
          <w:szCs w:val="22"/>
        </w:rPr>
      </w:pPr>
    </w:p>
    <w:p w14:paraId="0ACCBAEE" w14:textId="77777777" w:rsidR="008542AE" w:rsidRDefault="00B40BCE" w:rsidP="00B40BCE">
      <w:pPr>
        <w:tabs>
          <w:tab w:val="left" w:pos="2775"/>
        </w:tabs>
        <w:spacing w:line="360" w:lineRule="auto"/>
        <w:rPr>
          <w:rFonts w:ascii="Cambria" w:hAnsi="Cambria"/>
          <w:b/>
          <w:bCs/>
          <w:sz w:val="22"/>
          <w:szCs w:val="22"/>
        </w:rPr>
      </w:pPr>
      <w:r>
        <w:rPr>
          <w:rFonts w:ascii="Cambria" w:hAnsi="Cambria"/>
          <w:b/>
          <w:sz w:val="22"/>
          <w:szCs w:val="22"/>
        </w:rPr>
        <w:t xml:space="preserve">            </w:t>
      </w:r>
      <w:r w:rsidRPr="00B40BCE">
        <w:rPr>
          <w:rFonts w:ascii="Cambria" w:hAnsi="Cambria"/>
          <w:b/>
          <w:bCs/>
          <w:sz w:val="22"/>
          <w:szCs w:val="22"/>
        </w:rPr>
        <w:t>Zdał:</w:t>
      </w:r>
      <w:r w:rsidRPr="00B40BCE">
        <w:rPr>
          <w:rFonts w:ascii="Cambria" w:hAnsi="Cambria"/>
          <w:b/>
          <w:bCs/>
          <w:sz w:val="22"/>
          <w:szCs w:val="22"/>
        </w:rPr>
        <w:tab/>
      </w:r>
    </w:p>
    <w:p w14:paraId="6B2BE4EB" w14:textId="77777777" w:rsidR="008542AE" w:rsidRDefault="008542AE" w:rsidP="00B40BCE">
      <w:pPr>
        <w:tabs>
          <w:tab w:val="left" w:pos="2775"/>
        </w:tabs>
        <w:spacing w:line="360" w:lineRule="auto"/>
        <w:rPr>
          <w:rFonts w:ascii="Cambria" w:hAnsi="Cambria"/>
          <w:b/>
          <w:bCs/>
          <w:sz w:val="22"/>
          <w:szCs w:val="22"/>
        </w:rPr>
      </w:pPr>
    </w:p>
    <w:p w14:paraId="0DFA0EE0" w14:textId="77777777" w:rsidR="00B40BCE" w:rsidRPr="00B40BCE" w:rsidRDefault="00B40BCE" w:rsidP="00B40BCE">
      <w:pPr>
        <w:tabs>
          <w:tab w:val="left" w:pos="2775"/>
        </w:tabs>
        <w:spacing w:line="360" w:lineRule="auto"/>
        <w:rPr>
          <w:rFonts w:ascii="Cambria" w:hAnsi="Cambria"/>
          <w:b/>
          <w:bCs/>
          <w:sz w:val="22"/>
          <w:szCs w:val="22"/>
        </w:rPr>
      </w:pPr>
      <w:r w:rsidRPr="00B40BCE">
        <w:rPr>
          <w:rFonts w:ascii="Cambria" w:hAnsi="Cambria"/>
          <w:b/>
          <w:bCs/>
          <w:sz w:val="22"/>
          <w:szCs w:val="22"/>
        </w:rPr>
        <w:tab/>
      </w:r>
      <w:r w:rsidRPr="00B40BCE">
        <w:rPr>
          <w:rFonts w:ascii="Cambria" w:hAnsi="Cambria"/>
          <w:b/>
          <w:bCs/>
          <w:sz w:val="22"/>
          <w:szCs w:val="22"/>
        </w:rPr>
        <w:tab/>
      </w:r>
      <w:r w:rsidRPr="00B40BCE">
        <w:rPr>
          <w:rFonts w:ascii="Cambria" w:hAnsi="Cambria"/>
          <w:b/>
          <w:bCs/>
          <w:sz w:val="22"/>
          <w:szCs w:val="22"/>
        </w:rPr>
        <w:tab/>
      </w:r>
      <w:r w:rsidRPr="00B40BCE">
        <w:rPr>
          <w:rFonts w:ascii="Cambria" w:hAnsi="Cambria"/>
          <w:b/>
          <w:bCs/>
          <w:sz w:val="22"/>
          <w:szCs w:val="22"/>
        </w:rPr>
        <w:tab/>
      </w:r>
      <w:r w:rsidRPr="00B40BCE">
        <w:rPr>
          <w:rFonts w:ascii="Cambria" w:hAnsi="Cambria"/>
          <w:b/>
          <w:bCs/>
          <w:sz w:val="22"/>
          <w:szCs w:val="22"/>
        </w:rPr>
        <w:tab/>
      </w:r>
      <w:r w:rsidRPr="00B40BCE">
        <w:rPr>
          <w:rFonts w:ascii="Cambria" w:hAnsi="Cambria"/>
          <w:b/>
          <w:bCs/>
          <w:sz w:val="22"/>
          <w:szCs w:val="22"/>
        </w:rPr>
        <w:tab/>
      </w:r>
      <w:r w:rsidRPr="00B40BCE">
        <w:rPr>
          <w:rFonts w:ascii="Cambria" w:hAnsi="Cambria"/>
          <w:b/>
          <w:bCs/>
          <w:sz w:val="22"/>
          <w:szCs w:val="22"/>
        </w:rPr>
        <w:tab/>
        <w:t xml:space="preserve"> Przyjął:</w:t>
      </w:r>
    </w:p>
    <w:p w14:paraId="4D195275"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1.Nadleśniczy: </w:t>
      </w:r>
      <w:r w:rsidR="008542AE">
        <w:rPr>
          <w:rFonts w:ascii="Cambria" w:hAnsi="Cambria"/>
          <w:sz w:val="22"/>
          <w:szCs w:val="22"/>
        </w:rPr>
        <w:t>________________________</w:t>
      </w:r>
    </w:p>
    <w:p w14:paraId="5F7D3D5A" w14:textId="77777777" w:rsidR="00B40BCE" w:rsidRPr="00B40BCE" w:rsidRDefault="00B40BCE" w:rsidP="00B40BCE">
      <w:pPr>
        <w:tabs>
          <w:tab w:val="left" w:pos="2775"/>
        </w:tabs>
        <w:spacing w:line="360" w:lineRule="auto"/>
        <w:rPr>
          <w:rFonts w:ascii="Cambria" w:hAnsi="Cambria"/>
          <w:sz w:val="22"/>
          <w:szCs w:val="22"/>
          <w:vertAlign w:val="superscript"/>
        </w:rPr>
      </w:pPr>
      <w:r>
        <w:rPr>
          <w:rFonts w:ascii="Cambria" w:hAnsi="Cambria"/>
          <w:sz w:val="22"/>
          <w:szCs w:val="22"/>
        </w:rPr>
        <w:t xml:space="preserve">                                      </w:t>
      </w:r>
      <w:r w:rsidRPr="00B40BCE">
        <w:rPr>
          <w:rFonts w:ascii="Cambria" w:hAnsi="Cambria"/>
          <w:sz w:val="22"/>
          <w:szCs w:val="22"/>
          <w:vertAlign w:val="superscript"/>
        </w:rPr>
        <w:t>(data i podpis)</w:t>
      </w:r>
    </w:p>
    <w:p w14:paraId="62A78048"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ab/>
      </w:r>
      <w:r>
        <w:rPr>
          <w:rFonts w:ascii="Cambria" w:hAnsi="Cambria"/>
          <w:sz w:val="22"/>
          <w:szCs w:val="22"/>
        </w:rPr>
        <w:t xml:space="preserve">                                                                                     </w:t>
      </w:r>
      <w:r w:rsidR="00465255">
        <w:rPr>
          <w:rFonts w:ascii="Cambria" w:hAnsi="Cambria"/>
          <w:sz w:val="22"/>
          <w:szCs w:val="22"/>
        </w:rPr>
        <w:t>_______________________</w:t>
      </w:r>
    </w:p>
    <w:p w14:paraId="4EF13B26" w14:textId="77777777" w:rsidR="00B40BCE" w:rsidRPr="00B40BCE" w:rsidRDefault="00B40BCE" w:rsidP="00B40BCE">
      <w:pPr>
        <w:tabs>
          <w:tab w:val="left" w:pos="2775"/>
        </w:tabs>
        <w:spacing w:line="360" w:lineRule="auto"/>
        <w:rPr>
          <w:rFonts w:ascii="Cambria" w:hAnsi="Cambria"/>
          <w:sz w:val="22"/>
          <w:szCs w:val="22"/>
          <w:vertAlign w:val="superscript"/>
        </w:rPr>
      </w:pP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t xml:space="preserve">      </w:t>
      </w:r>
      <w:r w:rsidRPr="00B40BCE">
        <w:rPr>
          <w:rFonts w:ascii="Cambria" w:hAnsi="Cambria"/>
          <w:sz w:val="22"/>
          <w:szCs w:val="22"/>
          <w:vertAlign w:val="superscript"/>
        </w:rPr>
        <w:t>(data i podpis)</w:t>
      </w:r>
    </w:p>
    <w:p w14:paraId="1776F75A" w14:textId="77777777" w:rsidR="00B40BCE" w:rsidRPr="00B40BCE" w:rsidRDefault="00B40BCE" w:rsidP="00B40BCE">
      <w:pPr>
        <w:tabs>
          <w:tab w:val="left" w:pos="2775"/>
        </w:tabs>
        <w:spacing w:line="360" w:lineRule="auto"/>
        <w:rPr>
          <w:rFonts w:ascii="Cambria" w:hAnsi="Cambria"/>
          <w:sz w:val="22"/>
          <w:szCs w:val="22"/>
        </w:rPr>
      </w:pPr>
      <w:r w:rsidRPr="00B40BCE">
        <w:rPr>
          <w:rFonts w:ascii="Cambria" w:hAnsi="Cambria"/>
          <w:sz w:val="22"/>
          <w:szCs w:val="22"/>
        </w:rPr>
        <w:t xml:space="preserve">2.Przy  współudziale: </w:t>
      </w:r>
      <w:r w:rsidR="00465255">
        <w:rPr>
          <w:rFonts w:ascii="Cambria" w:hAnsi="Cambria"/>
          <w:sz w:val="22"/>
          <w:szCs w:val="22"/>
        </w:rPr>
        <w:t>_____________________</w:t>
      </w:r>
    </w:p>
    <w:p w14:paraId="49FBE34E" w14:textId="77777777" w:rsidR="00B40BCE" w:rsidRPr="00B40BCE" w:rsidRDefault="00B40BCE" w:rsidP="00B40BCE">
      <w:pPr>
        <w:tabs>
          <w:tab w:val="left" w:pos="2775"/>
        </w:tabs>
        <w:spacing w:line="360" w:lineRule="auto"/>
        <w:rPr>
          <w:rFonts w:ascii="Cambria" w:hAnsi="Cambria"/>
          <w:sz w:val="22"/>
          <w:szCs w:val="22"/>
          <w:vertAlign w:val="superscript"/>
        </w:rPr>
      </w:pPr>
      <w:r>
        <w:rPr>
          <w:rFonts w:ascii="Cambria" w:hAnsi="Cambria"/>
          <w:sz w:val="22"/>
          <w:szCs w:val="22"/>
        </w:rPr>
        <w:t xml:space="preserve">                                                 </w:t>
      </w:r>
      <w:r w:rsidRPr="00B40BCE">
        <w:rPr>
          <w:rFonts w:ascii="Cambria" w:hAnsi="Cambria"/>
          <w:sz w:val="22"/>
          <w:szCs w:val="22"/>
          <w:vertAlign w:val="superscript"/>
        </w:rPr>
        <w:t>(data i podpis)</w:t>
      </w:r>
    </w:p>
    <w:p w14:paraId="5F4BF63C" w14:textId="77777777" w:rsidR="00B40BCE" w:rsidRPr="00BF49F0" w:rsidRDefault="00B40BCE" w:rsidP="00B40BCE">
      <w:pPr>
        <w:tabs>
          <w:tab w:val="left" w:pos="2775"/>
        </w:tabs>
        <w:spacing w:line="360" w:lineRule="auto"/>
        <w:rPr>
          <w:rFonts w:ascii="Cambria" w:hAnsi="Cambria"/>
          <w:sz w:val="22"/>
          <w:szCs w:val="22"/>
        </w:rPr>
      </w:pPr>
    </w:p>
    <w:sectPr w:rsidR="00B40BCE" w:rsidRPr="00BF49F0"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F74FD" w14:textId="77777777" w:rsidR="00B64AFB" w:rsidRDefault="00B64AFB">
      <w:r>
        <w:separator/>
      </w:r>
    </w:p>
  </w:endnote>
  <w:endnote w:type="continuationSeparator" w:id="0">
    <w:p w14:paraId="4967AAD4" w14:textId="77777777" w:rsidR="00B64AFB" w:rsidRDefault="00B6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CD80D" w14:textId="77777777" w:rsidR="009E4F98" w:rsidRDefault="009E4F98" w:rsidP="00726784">
    <w:pPr>
      <w:pStyle w:val="Stopka"/>
      <w:pBdr>
        <w:top w:val="single" w:sz="4" w:space="1" w:color="D9D9D9"/>
      </w:pBdr>
      <w:jc w:val="right"/>
      <w:rPr>
        <w:rFonts w:ascii="Cambria" w:hAnsi="Cambria"/>
      </w:rPr>
    </w:pPr>
  </w:p>
  <w:p w14:paraId="3E2956C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BC5F09">
      <w:rPr>
        <w:rFonts w:ascii="Cambria" w:hAnsi="Cambria"/>
        <w:noProof/>
      </w:rPr>
      <w:t>5</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2F29A8F" w14:textId="77777777" w:rsidR="00085ED1" w:rsidRPr="004F2D3A" w:rsidRDefault="00085ED1"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E436D" w14:textId="77777777" w:rsidR="00B64AFB" w:rsidRDefault="00B64AFB">
      <w:r>
        <w:separator/>
      </w:r>
    </w:p>
  </w:footnote>
  <w:footnote w:type="continuationSeparator" w:id="0">
    <w:p w14:paraId="79404B67" w14:textId="77777777" w:rsidR="00B64AFB" w:rsidRDefault="00B64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502" w:hanging="360"/>
      </w:pPr>
      <w:rPr>
        <w:b w:val="0"/>
        <w:strike w:val="0"/>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rPr>
        <w:b w:val="0"/>
        <w:bCs w:val="0"/>
      </w:r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FD104A3"/>
    <w:multiLevelType w:val="hybridMultilevel"/>
    <w:tmpl w:val="02087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5F7660"/>
    <w:multiLevelType w:val="hybridMultilevel"/>
    <w:tmpl w:val="BAAA80DE"/>
    <w:lvl w:ilvl="0" w:tplc="2B92F1F6">
      <w:start w:val="12"/>
      <w:numFmt w:val="decimal"/>
      <w:lvlText w:val="%1."/>
      <w:lvlJc w:val="left"/>
      <w:pPr>
        <w:tabs>
          <w:tab w:val="num" w:pos="480"/>
        </w:tabs>
        <w:ind w:left="480" w:hanging="48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0"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BA4EF2"/>
    <w:multiLevelType w:val="hybridMultilevel"/>
    <w:tmpl w:val="93861A48"/>
    <w:lvl w:ilvl="0" w:tplc="9B9AF526">
      <w:start w:val="1"/>
      <w:numFmt w:val="decimal"/>
      <w:lvlText w:val="%1."/>
      <w:lvlJc w:val="lef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21975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117831">
    <w:abstractNumId w:val="49"/>
    <w:lvlOverride w:ilvl="0">
      <w:startOverride w:val="1"/>
    </w:lvlOverride>
  </w:num>
  <w:num w:numId="3" w16cid:durableId="1746101682">
    <w:abstractNumId w:val="48"/>
    <w:lvlOverride w:ilvl="0">
      <w:startOverride w:val="1"/>
    </w:lvlOverride>
  </w:num>
  <w:num w:numId="4" w16cid:durableId="998465600">
    <w:abstractNumId w:val="43"/>
    <w:lvlOverride w:ilvl="0">
      <w:startOverride w:val="1"/>
    </w:lvlOverride>
  </w:num>
  <w:num w:numId="5" w16cid:durableId="1015569392">
    <w:abstractNumId w:val="32"/>
  </w:num>
  <w:num w:numId="6" w16cid:durableId="1282228639">
    <w:abstractNumId w:val="47"/>
  </w:num>
  <w:num w:numId="7" w16cid:durableId="1163662389">
    <w:abstractNumId w:val="51"/>
  </w:num>
  <w:num w:numId="8" w16cid:durableId="1663894895">
    <w:abstractNumId w:val="44"/>
  </w:num>
  <w:num w:numId="9" w16cid:durableId="446047066">
    <w:abstractNumId w:val="39"/>
  </w:num>
  <w:num w:numId="10" w16cid:durableId="1980919311">
    <w:abstractNumId w:val="31"/>
  </w:num>
  <w:num w:numId="11" w16cid:durableId="1931310302">
    <w:abstractNumId w:val="53"/>
  </w:num>
  <w:num w:numId="12" w16cid:durableId="992878427">
    <w:abstractNumId w:val="52"/>
  </w:num>
  <w:num w:numId="13" w16cid:durableId="414598660">
    <w:abstractNumId w:val="40"/>
  </w:num>
  <w:num w:numId="14" w16cid:durableId="1065642170">
    <w:abstractNumId w:val="34"/>
  </w:num>
  <w:num w:numId="15" w16cid:durableId="2056194545">
    <w:abstractNumId w:val="50"/>
  </w:num>
  <w:num w:numId="16" w16cid:durableId="199754279">
    <w:abstractNumId w:val="45"/>
  </w:num>
  <w:num w:numId="17" w16cid:durableId="859247480">
    <w:abstractNumId w:val="38"/>
  </w:num>
  <w:num w:numId="18" w16cid:durableId="215237940">
    <w:abstractNumId w:val="41"/>
  </w:num>
  <w:num w:numId="19" w16cid:durableId="577131360">
    <w:abstractNumId w:val="37"/>
  </w:num>
  <w:num w:numId="20" w16cid:durableId="1638148221">
    <w:abstractNumId w:val="35"/>
  </w:num>
  <w:num w:numId="21" w16cid:durableId="148131769">
    <w:abstractNumId w:val="42"/>
  </w:num>
  <w:num w:numId="22" w16cid:durableId="924994426">
    <w:abstractNumId w:val="54"/>
  </w:num>
  <w:num w:numId="23" w16cid:durableId="1465394475">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746"/>
    <w:rsid w:val="00085ED1"/>
    <w:rsid w:val="000865A9"/>
    <w:rsid w:val="0009111C"/>
    <w:rsid w:val="00091245"/>
    <w:rsid w:val="00091AD2"/>
    <w:rsid w:val="00093E3F"/>
    <w:rsid w:val="000956FA"/>
    <w:rsid w:val="00095983"/>
    <w:rsid w:val="00095AE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D7907"/>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29F"/>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04E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3C2"/>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543F"/>
    <w:rsid w:val="003C61B6"/>
    <w:rsid w:val="003D132E"/>
    <w:rsid w:val="003D141C"/>
    <w:rsid w:val="003D1B69"/>
    <w:rsid w:val="003D1E3B"/>
    <w:rsid w:val="003D2AE5"/>
    <w:rsid w:val="003D6213"/>
    <w:rsid w:val="003E0BAF"/>
    <w:rsid w:val="003E0C22"/>
    <w:rsid w:val="003E17BD"/>
    <w:rsid w:val="003E493D"/>
    <w:rsid w:val="003E59C0"/>
    <w:rsid w:val="003E76B5"/>
    <w:rsid w:val="003F2856"/>
    <w:rsid w:val="003F2DB7"/>
    <w:rsid w:val="003F383B"/>
    <w:rsid w:val="003F3D25"/>
    <w:rsid w:val="003F3E54"/>
    <w:rsid w:val="003F508F"/>
    <w:rsid w:val="003F679A"/>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0F5B"/>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255"/>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B579F"/>
    <w:rsid w:val="004C073A"/>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4A09"/>
    <w:rsid w:val="004F5FC8"/>
    <w:rsid w:val="004F646B"/>
    <w:rsid w:val="004F6ABC"/>
    <w:rsid w:val="00501AFD"/>
    <w:rsid w:val="00501F7D"/>
    <w:rsid w:val="00502FC3"/>
    <w:rsid w:val="00503987"/>
    <w:rsid w:val="00506412"/>
    <w:rsid w:val="00510C12"/>
    <w:rsid w:val="00510E3E"/>
    <w:rsid w:val="00511815"/>
    <w:rsid w:val="0051222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04E1"/>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17B3"/>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2C1"/>
    <w:rsid w:val="005F3F35"/>
    <w:rsid w:val="005F72E9"/>
    <w:rsid w:val="005F758B"/>
    <w:rsid w:val="005F761B"/>
    <w:rsid w:val="005F7D7C"/>
    <w:rsid w:val="00600B7A"/>
    <w:rsid w:val="00602933"/>
    <w:rsid w:val="0060398C"/>
    <w:rsid w:val="00603D7F"/>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07C"/>
    <w:rsid w:val="00633ACE"/>
    <w:rsid w:val="00633D2F"/>
    <w:rsid w:val="0063483B"/>
    <w:rsid w:val="006401B7"/>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6CBC"/>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6FEA"/>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568C"/>
    <w:rsid w:val="00766A10"/>
    <w:rsid w:val="00766DD3"/>
    <w:rsid w:val="00771E88"/>
    <w:rsid w:val="007731AD"/>
    <w:rsid w:val="007741B1"/>
    <w:rsid w:val="007757F6"/>
    <w:rsid w:val="00775EDD"/>
    <w:rsid w:val="00776763"/>
    <w:rsid w:val="007816DE"/>
    <w:rsid w:val="007826A1"/>
    <w:rsid w:val="00782A76"/>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C9"/>
    <w:rsid w:val="007F53F1"/>
    <w:rsid w:val="007F577F"/>
    <w:rsid w:val="007F57E1"/>
    <w:rsid w:val="007F5824"/>
    <w:rsid w:val="007F5F82"/>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2E0"/>
    <w:rsid w:val="00852D07"/>
    <w:rsid w:val="008542AE"/>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0C"/>
    <w:rsid w:val="008D07D3"/>
    <w:rsid w:val="008D1DCD"/>
    <w:rsid w:val="008D234E"/>
    <w:rsid w:val="008D26B1"/>
    <w:rsid w:val="008D3466"/>
    <w:rsid w:val="008D4478"/>
    <w:rsid w:val="008D533A"/>
    <w:rsid w:val="008D5E50"/>
    <w:rsid w:val="008D6AA7"/>
    <w:rsid w:val="008E179D"/>
    <w:rsid w:val="008E2CEC"/>
    <w:rsid w:val="008E4439"/>
    <w:rsid w:val="008E6D0D"/>
    <w:rsid w:val="008E7FEA"/>
    <w:rsid w:val="008F0A12"/>
    <w:rsid w:val="008F0B20"/>
    <w:rsid w:val="008F1E0F"/>
    <w:rsid w:val="008F22B6"/>
    <w:rsid w:val="008F2C3C"/>
    <w:rsid w:val="008F69E3"/>
    <w:rsid w:val="009018D6"/>
    <w:rsid w:val="00903584"/>
    <w:rsid w:val="00906909"/>
    <w:rsid w:val="00907B22"/>
    <w:rsid w:val="00911E5C"/>
    <w:rsid w:val="00912787"/>
    <w:rsid w:val="00912B79"/>
    <w:rsid w:val="00912C8F"/>
    <w:rsid w:val="009132F0"/>
    <w:rsid w:val="00913CDD"/>
    <w:rsid w:val="00914294"/>
    <w:rsid w:val="00916821"/>
    <w:rsid w:val="0091720D"/>
    <w:rsid w:val="0091770A"/>
    <w:rsid w:val="0092099B"/>
    <w:rsid w:val="00920CFE"/>
    <w:rsid w:val="0092247B"/>
    <w:rsid w:val="00922622"/>
    <w:rsid w:val="009228BB"/>
    <w:rsid w:val="009234C8"/>
    <w:rsid w:val="00925D1D"/>
    <w:rsid w:val="00927712"/>
    <w:rsid w:val="009341FF"/>
    <w:rsid w:val="0093519D"/>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6D21"/>
    <w:rsid w:val="00957022"/>
    <w:rsid w:val="00957A6E"/>
    <w:rsid w:val="00957BE7"/>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6EC9"/>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673DA"/>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684D"/>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CE"/>
    <w:rsid w:val="00B427DB"/>
    <w:rsid w:val="00B440DF"/>
    <w:rsid w:val="00B44177"/>
    <w:rsid w:val="00B44276"/>
    <w:rsid w:val="00B4645F"/>
    <w:rsid w:val="00B46AEC"/>
    <w:rsid w:val="00B5048D"/>
    <w:rsid w:val="00B51EEA"/>
    <w:rsid w:val="00B54FAA"/>
    <w:rsid w:val="00B60043"/>
    <w:rsid w:val="00B60066"/>
    <w:rsid w:val="00B6221F"/>
    <w:rsid w:val="00B626C7"/>
    <w:rsid w:val="00B62CC0"/>
    <w:rsid w:val="00B641C4"/>
    <w:rsid w:val="00B6458B"/>
    <w:rsid w:val="00B6495A"/>
    <w:rsid w:val="00B64AFB"/>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C5F09"/>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49F0"/>
    <w:rsid w:val="00BF6947"/>
    <w:rsid w:val="00BF7C5C"/>
    <w:rsid w:val="00C00488"/>
    <w:rsid w:val="00C0253D"/>
    <w:rsid w:val="00C028B4"/>
    <w:rsid w:val="00C04B40"/>
    <w:rsid w:val="00C05792"/>
    <w:rsid w:val="00C062FD"/>
    <w:rsid w:val="00C0720A"/>
    <w:rsid w:val="00C106E4"/>
    <w:rsid w:val="00C128DF"/>
    <w:rsid w:val="00C13415"/>
    <w:rsid w:val="00C13433"/>
    <w:rsid w:val="00C140CE"/>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1FB9"/>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279B8"/>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1537"/>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2A6D"/>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52"/>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59EF"/>
    <w:rsid w:val="00E668EB"/>
    <w:rsid w:val="00E7084A"/>
    <w:rsid w:val="00E7097B"/>
    <w:rsid w:val="00E7112A"/>
    <w:rsid w:val="00E73E08"/>
    <w:rsid w:val="00E80268"/>
    <w:rsid w:val="00E80449"/>
    <w:rsid w:val="00E80AB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1395"/>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D1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3FE"/>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34A2"/>
    <w:rsid w:val="00FC654D"/>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BB096"/>
  <w15:chartTrackingRefBased/>
  <w15:docId w15:val="{6DDC627F-977C-4CF8-BC66-3C196E5D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0BCE"/>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8D880-8A80-4B98-BB82-594D1B5EE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3396</Words>
  <Characters>20376</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Motycki Mariusz</cp:lastModifiedBy>
  <cp:revision>2</cp:revision>
  <cp:lastPrinted>2022-10-07T10:41:00Z</cp:lastPrinted>
  <dcterms:created xsi:type="dcterms:W3CDTF">2024-10-14T10:43:00Z</dcterms:created>
  <dcterms:modified xsi:type="dcterms:W3CDTF">2024-10-14T10:43:00Z</dcterms:modified>
</cp:coreProperties>
</file>